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52" w:rsidRDefault="00406C52" w:rsidP="00406C52">
      <w:pPr>
        <w:pStyle w:val="ConsPlusNormal"/>
        <w:jc w:val="right"/>
        <w:rPr>
          <w:rFonts w:ascii="Times New Roman" w:hAnsi="Times New Roman" w:cs="Times New Roman"/>
          <w:b/>
          <w:bCs/>
          <w:sz w:val="28"/>
          <w:szCs w:val="28"/>
        </w:rPr>
      </w:pPr>
      <w:r w:rsidRPr="00406C52">
        <w:rPr>
          <w:rFonts w:ascii="Times New Roman" w:hAnsi="Times New Roman" w:cs="Times New Roman"/>
          <w:b/>
          <w:bCs/>
          <w:sz w:val="28"/>
          <w:szCs w:val="28"/>
          <w:highlight w:val="yellow"/>
        </w:rPr>
        <w:t>ПРОЕКТ ОДОБРЕН с изм. 16.02.2022</w:t>
      </w:r>
    </w:p>
    <w:p w:rsidR="002977EA" w:rsidRPr="002977EA" w:rsidRDefault="002977EA" w:rsidP="00B6030E">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2735F" w:rsidRPr="0012735F">
        <w:rPr>
          <w:rFonts w:ascii="Times New Roman" w:hAnsi="Times New Roman" w:cs="Times New Roman"/>
          <w:b/>
          <w:bCs/>
          <w:sz w:val="28"/>
          <w:szCs w:val="28"/>
        </w:rPr>
        <w:t>П</w:t>
      </w:r>
      <w:r w:rsidR="00B6030E">
        <w:rPr>
          <w:rFonts w:ascii="Times New Roman" w:hAnsi="Times New Roman" w:cs="Times New Roman"/>
          <w:b/>
          <w:bCs/>
          <w:sz w:val="28"/>
          <w:szCs w:val="28"/>
        </w:rPr>
        <w:t>риватизаци</w:t>
      </w:r>
      <w:r w:rsidR="00D66A73">
        <w:rPr>
          <w:rFonts w:ascii="Times New Roman" w:hAnsi="Times New Roman" w:cs="Times New Roman"/>
          <w:b/>
          <w:bCs/>
          <w:sz w:val="28"/>
          <w:szCs w:val="28"/>
        </w:rPr>
        <w:t>я</w:t>
      </w:r>
      <w:r w:rsidR="00B6030E">
        <w:rPr>
          <w:rFonts w:ascii="Times New Roman" w:hAnsi="Times New Roman" w:cs="Times New Roman"/>
          <w:b/>
          <w:bCs/>
          <w:sz w:val="28"/>
          <w:szCs w:val="28"/>
        </w:rPr>
        <w:t xml:space="preserve"> имущества</w:t>
      </w:r>
      <w:r w:rsidR="00B6030E" w:rsidRPr="00B6030E">
        <w:rPr>
          <w:rFonts w:ascii="Times New Roman" w:hAnsi="Times New Roman" w:cs="Times New Roman"/>
          <w:b/>
          <w:bCs/>
          <w:sz w:val="28"/>
          <w:szCs w:val="28"/>
        </w:rPr>
        <w:t xml:space="preserve">, </w:t>
      </w:r>
      <w:r w:rsidR="00B6030E">
        <w:rPr>
          <w:rFonts w:ascii="Times New Roman" w:hAnsi="Times New Roman" w:cs="Times New Roman"/>
          <w:b/>
          <w:bCs/>
          <w:sz w:val="28"/>
          <w:szCs w:val="28"/>
        </w:rPr>
        <w:t xml:space="preserve">находящегося в муниципальной собственности» в соответствии с </w:t>
      </w:r>
      <w:r w:rsidR="0012735F" w:rsidRPr="0012735F">
        <w:rPr>
          <w:rFonts w:ascii="Times New Roman" w:hAnsi="Times New Roman" w:cs="Times New Roman"/>
          <w:b/>
          <w:bCs/>
          <w:sz w:val="28"/>
          <w:szCs w:val="28"/>
        </w:rPr>
        <w:t>Ф</w:t>
      </w:r>
      <w:r w:rsidR="00B6030E">
        <w:rPr>
          <w:rFonts w:ascii="Times New Roman" w:hAnsi="Times New Roman" w:cs="Times New Roman"/>
          <w:b/>
          <w:bCs/>
          <w:sz w:val="28"/>
          <w:szCs w:val="28"/>
        </w:rPr>
        <w:t>едеральным законом от 22 июля 2008 года</w:t>
      </w:r>
      <w:r w:rsidR="0012735F" w:rsidRPr="0012735F">
        <w:rPr>
          <w:rFonts w:ascii="Times New Roman" w:hAnsi="Times New Roman" w:cs="Times New Roman"/>
          <w:b/>
          <w:bCs/>
          <w:sz w:val="28"/>
          <w:szCs w:val="28"/>
        </w:rPr>
        <w:t xml:space="preserve"> № 159-ФЗ «О</w:t>
      </w:r>
      <w:r w:rsidR="00B6030E">
        <w:rPr>
          <w:rFonts w:ascii="Times New Roman" w:hAnsi="Times New Roman" w:cs="Times New Roman"/>
          <w:b/>
          <w:bCs/>
          <w:sz w:val="28"/>
          <w:szCs w:val="28"/>
        </w:rPr>
        <w:t>б особенностях отчуждения недвижимого имущества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находящегося в государственной собственности субъектов</w:t>
      </w:r>
      <w:r w:rsidR="0012735F" w:rsidRPr="0012735F">
        <w:rPr>
          <w:rFonts w:ascii="Times New Roman" w:hAnsi="Times New Roman" w:cs="Times New Roman"/>
          <w:b/>
          <w:bCs/>
          <w:sz w:val="28"/>
          <w:szCs w:val="28"/>
        </w:rPr>
        <w:t xml:space="preserve"> Р</w:t>
      </w:r>
      <w:r w:rsidR="005F0B2B">
        <w:rPr>
          <w:rFonts w:ascii="Times New Roman" w:hAnsi="Times New Roman" w:cs="Times New Roman"/>
          <w:b/>
          <w:bCs/>
          <w:sz w:val="28"/>
          <w:szCs w:val="28"/>
        </w:rPr>
        <w:t xml:space="preserve">оссийской </w:t>
      </w:r>
      <w:r w:rsidR="0012735F" w:rsidRPr="0012735F">
        <w:rPr>
          <w:rFonts w:ascii="Times New Roman" w:hAnsi="Times New Roman" w:cs="Times New Roman"/>
          <w:b/>
          <w:bCs/>
          <w:sz w:val="28"/>
          <w:szCs w:val="28"/>
        </w:rPr>
        <w:t>Ф</w:t>
      </w:r>
      <w:r w:rsidR="005F0B2B">
        <w:rPr>
          <w:rFonts w:ascii="Times New Roman" w:hAnsi="Times New Roman" w:cs="Times New Roman"/>
          <w:b/>
          <w:bCs/>
          <w:sz w:val="28"/>
          <w:szCs w:val="28"/>
        </w:rPr>
        <w:t>едерации или в муниципальной собственности и арендуемого субъектами малого и среднего предпринимательства</w:t>
      </w:r>
      <w:r w:rsidR="0012735F" w:rsidRPr="0012735F">
        <w:rPr>
          <w:rFonts w:ascii="Times New Roman" w:hAnsi="Times New Roman" w:cs="Times New Roman"/>
          <w:b/>
          <w:bCs/>
          <w:sz w:val="28"/>
          <w:szCs w:val="28"/>
        </w:rPr>
        <w:t xml:space="preserve">, </w:t>
      </w:r>
      <w:r w:rsidR="005F0B2B">
        <w:rPr>
          <w:rFonts w:ascii="Times New Roman" w:hAnsi="Times New Roman" w:cs="Times New Roman"/>
          <w:b/>
          <w:bCs/>
          <w:sz w:val="28"/>
          <w:szCs w:val="28"/>
        </w:rPr>
        <w:t xml:space="preserve">и о внесении изменений в отдельные законодательные акты </w:t>
      </w:r>
      <w:r w:rsidR="0012735F" w:rsidRPr="0012735F">
        <w:rPr>
          <w:rFonts w:ascii="Times New Roman" w:hAnsi="Times New Roman" w:cs="Times New Roman"/>
          <w:b/>
          <w:bCs/>
          <w:sz w:val="28"/>
          <w:szCs w:val="28"/>
        </w:rPr>
        <w:t>Р</w:t>
      </w:r>
      <w:r w:rsidR="005F0B2B">
        <w:rPr>
          <w:rFonts w:ascii="Times New Roman" w:hAnsi="Times New Roman" w:cs="Times New Roman"/>
          <w:b/>
          <w:bCs/>
          <w:sz w:val="28"/>
          <w:szCs w:val="28"/>
        </w:rPr>
        <w:t>оссийской</w:t>
      </w:r>
      <w:r w:rsidR="0012735F" w:rsidRPr="0012735F">
        <w:rPr>
          <w:rFonts w:ascii="Times New Roman" w:hAnsi="Times New Roman" w:cs="Times New Roman"/>
          <w:b/>
          <w:bCs/>
          <w:sz w:val="28"/>
          <w:szCs w:val="28"/>
        </w:rPr>
        <w:t xml:space="preserve"> Ф</w:t>
      </w:r>
      <w:r w:rsidR="005F0B2B">
        <w:rPr>
          <w:rFonts w:ascii="Times New Roman" w:hAnsi="Times New Roman" w:cs="Times New Roman"/>
          <w:b/>
          <w:bCs/>
          <w:sz w:val="28"/>
          <w:szCs w:val="28"/>
        </w:rPr>
        <w:t>едерации</w:t>
      </w:r>
      <w:r w:rsidRPr="002977EA">
        <w:rPr>
          <w:rFonts w:ascii="Times New Roman" w:hAnsi="Times New Roman" w:cs="Times New Roman"/>
          <w:b/>
          <w:bCs/>
          <w:sz w:val="28"/>
          <w:szCs w:val="28"/>
        </w:rPr>
        <w:t>»</w:t>
      </w:r>
      <w:proofErr w:type="gramEnd"/>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902230" w:rsidRPr="00902230">
        <w:rPr>
          <w:rFonts w:ascii="Times New Roman" w:hAnsi="Times New Roman" w:cs="Times New Roman"/>
          <w:sz w:val="28"/>
          <w:szCs w:val="28"/>
        </w:rPr>
        <w:t>,</w:t>
      </w:r>
      <w:r w:rsidR="00902230" w:rsidRPr="00902230">
        <w:rPr>
          <w:rFonts w:ascii="Times New Roman" w:eastAsia="Calibri" w:hAnsi="Times New Roman" w:cs="Times New Roman"/>
          <w:sz w:val="28"/>
          <w:szCs w:val="28"/>
        </w:rPr>
        <w:t xml:space="preserve"> </w:t>
      </w:r>
      <w:r w:rsidR="00902230">
        <w:rPr>
          <w:rFonts w:ascii="Times New Roman" w:hAnsi="Times New Roman" w:cs="Times New Roman"/>
          <w:sz w:val="28"/>
          <w:szCs w:val="28"/>
        </w:rPr>
        <w:t>являющиеся субъектами</w:t>
      </w:r>
      <w:r w:rsidR="00902230" w:rsidRPr="00902230">
        <w:rPr>
          <w:rFonts w:ascii="Times New Roman" w:hAnsi="Times New Roman" w:cs="Times New Roman"/>
          <w:sz w:val="28"/>
          <w:szCs w:val="28"/>
        </w:rPr>
        <w:t xml:space="preserve"> малого и среднего предпринимательства,</w:t>
      </w:r>
      <w:r w:rsidR="00902230" w:rsidRPr="00902230">
        <w:rPr>
          <w:rFonts w:ascii="Times New Roman" w:eastAsia="Calibri" w:hAnsi="Times New Roman" w:cs="Times New Roman"/>
          <w:sz w:val="28"/>
          <w:szCs w:val="28"/>
        </w:rPr>
        <w:t xml:space="preserve"> </w:t>
      </w:r>
      <w:r w:rsidR="00902230" w:rsidRPr="00902230">
        <w:rPr>
          <w:rFonts w:ascii="Times New Roman" w:hAnsi="Times New Roman" w:cs="Times New Roman"/>
          <w:sz w:val="28"/>
          <w:szCs w:val="28"/>
        </w:rPr>
        <w:t>арендующие недвижимое муниципальное имущество</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902230" w:rsidRPr="00902230">
        <w:rPr>
          <w:rFonts w:ascii="Times New Roman" w:hAnsi="Times New Roman" w:cs="Times New Roman"/>
          <w:sz w:val="28"/>
          <w:szCs w:val="28"/>
        </w:rPr>
        <w:t>,</w:t>
      </w:r>
      <w:r w:rsidR="00902230" w:rsidRPr="00902230">
        <w:rPr>
          <w:rFonts w:ascii="Times New Roman" w:eastAsiaTheme="minorHAnsi" w:hAnsi="Times New Roman" w:cs="Times New Roman"/>
          <w:sz w:val="28"/>
          <w:szCs w:val="28"/>
          <w:lang w:eastAsia="en-US"/>
        </w:rPr>
        <w:t xml:space="preserve"> </w:t>
      </w:r>
      <w:r w:rsidR="00902230" w:rsidRPr="00902230">
        <w:rPr>
          <w:rFonts w:ascii="Times New Roman" w:hAnsi="Times New Roman" w:cs="Times New Roman"/>
          <w:sz w:val="28"/>
          <w:szCs w:val="28"/>
        </w:rPr>
        <w:t>являющиеся субъектами малого и среднего предпринимательства, арендующие недвижимое муниципальное имущество</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5E1F7D"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5E1F7D">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Приватизации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81B72" w:rsidRPr="005E1F7D">
        <w:rPr>
          <w:rFonts w:ascii="Times New Roman" w:hAnsi="Times New Roman" w:cs="Times New Roman"/>
          <w:bCs/>
          <w:sz w:val="28"/>
          <w:szCs w:val="28"/>
        </w:rPr>
        <w:t>»</w:t>
      </w:r>
      <w:r w:rsidRPr="005E1F7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5E1F7D" w:rsidRPr="005E1F7D">
        <w:rPr>
          <w:rFonts w:ascii="Times New Roman" w:hAnsi="Times New Roman" w:cs="Times New Roman"/>
          <w:bCs/>
          <w:sz w:val="28"/>
          <w:szCs w:val="28"/>
        </w:rPr>
        <w:t>Приватизация имущества, находящегося в муниципальной собственности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4F2367" w:rsidRPr="004F2367" w:rsidRDefault="00681B72" w:rsidP="004F2367">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4F2367" w:rsidRPr="004F2367">
        <w:rPr>
          <w:rFonts w:ascii="Times New Roman" w:hAnsi="Times New Roman" w:cs="Times New Roman"/>
          <w:bCs/>
          <w:sz w:val="28"/>
          <w:szCs w:val="28"/>
        </w:rPr>
        <w:t xml:space="preserve"> В предоставлении муниципальной услуги участвует</w:t>
      </w:r>
      <w:r w:rsidR="004F2367" w:rsidRPr="004F2367">
        <w:rPr>
          <w:rFonts w:ascii="Times New Roman" w:hAnsi="Times New Roman" w:cs="Times New Roman"/>
          <w:sz w:val="28"/>
          <w:szCs w:val="28"/>
        </w:rPr>
        <w:t xml:space="preserve"> </w:t>
      </w:r>
      <w:r w:rsidR="004F2367" w:rsidRPr="004F2367">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w:t>
      </w:r>
      <w:r w:rsidR="00040029">
        <w:rPr>
          <w:rFonts w:ascii="Times New Roman" w:hAnsi="Times New Roman" w:cs="Times New Roman"/>
          <w:sz w:val="28"/>
          <w:szCs w:val="28"/>
        </w:rPr>
        <w:t>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 xml:space="preserve">2.2.1. </w:t>
      </w:r>
      <w:proofErr w:type="gramStart"/>
      <w:r w:rsidRPr="00C2466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w:t>
      </w:r>
      <w:r w:rsidRPr="00C24669">
        <w:rPr>
          <w:rFonts w:ascii="Times New Roman" w:hAnsi="Times New Roman" w:cs="Times New Roman"/>
          <w:bCs/>
          <w:sz w:val="28"/>
          <w:szCs w:val="28"/>
        </w:rPr>
        <w:lastRenderedPageBreak/>
        <w:t xml:space="preserve">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C24669">
          <w:rPr>
            <w:rStyle w:val="a7"/>
            <w:rFonts w:ascii="Times New Roman" w:hAnsi="Times New Roman" w:cs="Times New Roman"/>
            <w:bCs/>
            <w:color w:val="auto"/>
            <w:sz w:val="28"/>
            <w:szCs w:val="28"/>
            <w:u w:val="none"/>
          </w:rPr>
          <w:t>частью 18 статьи 14.1</w:t>
        </w:r>
      </w:hyperlink>
      <w:r w:rsidRPr="00C24669">
        <w:rPr>
          <w:rFonts w:ascii="Times New Roman" w:hAnsi="Times New Roman" w:cs="Times New Roman"/>
          <w:bCs/>
          <w:sz w:val="28"/>
          <w:szCs w:val="28"/>
        </w:rPr>
        <w:t xml:space="preserve"> Федерального закона от 27 июля 2006 года № 149-ФЗ «Об информации</w:t>
      </w:r>
      <w:proofErr w:type="gramEnd"/>
      <w:r w:rsidRPr="00C24669">
        <w:rPr>
          <w:rFonts w:ascii="Times New Roman" w:hAnsi="Times New Roman" w:cs="Times New Roman"/>
          <w:bCs/>
          <w:sz w:val="28"/>
          <w:szCs w:val="28"/>
        </w:rPr>
        <w:t xml:space="preserve">, информационных </w:t>
      </w:r>
      <w:proofErr w:type="gramStart"/>
      <w:r w:rsidRPr="00C24669">
        <w:rPr>
          <w:rFonts w:ascii="Times New Roman" w:hAnsi="Times New Roman" w:cs="Times New Roman"/>
          <w:bCs/>
          <w:sz w:val="28"/>
          <w:szCs w:val="28"/>
        </w:rPr>
        <w:t>технологиях</w:t>
      </w:r>
      <w:proofErr w:type="gramEnd"/>
      <w:r w:rsidRPr="00C24669">
        <w:rPr>
          <w:rFonts w:ascii="Times New Roman" w:hAnsi="Times New Roman" w:cs="Times New Roman"/>
          <w:bCs/>
          <w:sz w:val="28"/>
          <w:szCs w:val="28"/>
        </w:rPr>
        <w:t xml:space="preserve"> и о защите информации» (при наличии технической возможности).</w:t>
      </w:r>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r w:rsidR="00A46183">
        <w:rPr>
          <w:rFonts w:ascii="Times New Roman" w:hAnsi="Times New Roman" w:cs="Times New Roman"/>
          <w:bCs/>
          <w:sz w:val="28"/>
          <w:szCs w:val="28"/>
        </w:rPr>
        <w:t xml:space="preserve"> (при технической реализации)</w:t>
      </w:r>
      <w:r w:rsidRPr="00C24669">
        <w:rPr>
          <w:rFonts w:ascii="Times New Roman" w:hAnsi="Times New Roman" w:cs="Times New Roman"/>
          <w:bCs/>
          <w:sz w:val="28"/>
          <w:szCs w:val="28"/>
        </w:rPr>
        <w:t>:</w:t>
      </w:r>
    </w:p>
    <w:p w:rsidR="00C24669" w:rsidRPr="00C24669" w:rsidRDefault="00C24669" w:rsidP="00C24669">
      <w:pPr>
        <w:pStyle w:val="ConsPlusNormal"/>
        <w:ind w:firstLine="540"/>
        <w:jc w:val="both"/>
        <w:rPr>
          <w:rFonts w:ascii="Times New Roman" w:hAnsi="Times New Roman" w:cs="Times New Roman"/>
          <w:bCs/>
          <w:sz w:val="28"/>
          <w:szCs w:val="28"/>
        </w:rPr>
      </w:pPr>
      <w:proofErr w:type="gramStart"/>
      <w:r w:rsidRPr="00C2466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24669" w:rsidRPr="00C24669" w:rsidRDefault="00C24669" w:rsidP="00C24669">
      <w:pPr>
        <w:pStyle w:val="ConsPlusNormal"/>
        <w:ind w:firstLine="540"/>
        <w:jc w:val="both"/>
        <w:rPr>
          <w:rFonts w:ascii="Times New Roman" w:hAnsi="Times New Roman" w:cs="Times New Roman"/>
          <w:bCs/>
          <w:sz w:val="28"/>
          <w:szCs w:val="28"/>
        </w:rPr>
      </w:pPr>
      <w:r w:rsidRPr="00C24669">
        <w:rPr>
          <w:rFonts w:ascii="Times New Roman" w:hAnsi="Times New Roman" w:cs="Times New Roman"/>
          <w:bCs/>
          <w:sz w:val="28"/>
          <w:szCs w:val="28"/>
        </w:rPr>
        <w:t>2) единой системы идентификац</w:t>
      </w:r>
      <w:proofErr w:type="gramStart"/>
      <w:r w:rsidRPr="00C24669">
        <w:rPr>
          <w:rFonts w:ascii="Times New Roman" w:hAnsi="Times New Roman" w:cs="Times New Roman"/>
          <w:bCs/>
          <w:sz w:val="28"/>
          <w:szCs w:val="28"/>
        </w:rPr>
        <w:t>ии и ау</w:t>
      </w:r>
      <w:proofErr w:type="gramEnd"/>
      <w:r w:rsidRPr="00C2466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C10E86" w:rsidRPr="00C10E86" w:rsidRDefault="00020502" w:rsidP="00C10E86">
      <w:pPr>
        <w:pStyle w:val="ConsPlusNormal"/>
        <w:ind w:firstLine="709"/>
        <w:rPr>
          <w:rFonts w:ascii="Times New Roman" w:hAnsi="Times New Roman" w:cs="Times New Roman"/>
          <w:sz w:val="28"/>
          <w:szCs w:val="28"/>
        </w:rPr>
      </w:pPr>
      <w:r w:rsidRPr="00020502">
        <w:rPr>
          <w:rFonts w:ascii="Times New Roman" w:hAnsi="Times New Roman" w:cs="Times New Roman"/>
          <w:sz w:val="28"/>
          <w:szCs w:val="28"/>
        </w:rPr>
        <w:t>-</w:t>
      </w:r>
      <w:r w:rsidR="00C10E86" w:rsidRPr="00C10E86">
        <w:rPr>
          <w:rFonts w:ascii="Times New Roman" w:hAnsi="Times New Roman" w:cs="Times New Roman"/>
          <w:sz w:val="28"/>
          <w:szCs w:val="28"/>
        </w:rPr>
        <w:t xml:space="preserve"> заключение договора купли-продажи </w:t>
      </w:r>
      <w:r w:rsidR="00C10E86">
        <w:rPr>
          <w:rFonts w:ascii="Times New Roman" w:hAnsi="Times New Roman" w:cs="Times New Roman"/>
          <w:sz w:val="28"/>
          <w:szCs w:val="28"/>
        </w:rPr>
        <w:t>недвижимого имущества</w:t>
      </w:r>
      <w:r w:rsidR="00C10E86" w:rsidRPr="00C10E86">
        <w:rPr>
          <w:rFonts w:ascii="Times New Roman" w:hAnsi="Times New Roman" w:cs="Times New Roman"/>
          <w:sz w:val="28"/>
          <w:szCs w:val="28"/>
        </w:rPr>
        <w:t>;</w:t>
      </w:r>
    </w:p>
    <w:p w:rsidR="00020502" w:rsidRPr="00C10E86" w:rsidRDefault="00020502" w:rsidP="00C10E86">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r w:rsidR="00C10E86" w:rsidRPr="00C10E86">
        <w:rPr>
          <w:rFonts w:ascii="Times New Roman" w:hAnsi="Times New Roman" w:cs="Times New Roman"/>
          <w:sz w:val="28"/>
          <w:szCs w:val="28"/>
        </w:rPr>
        <w:t xml:space="preserve"> (отказ в приобретении арендуемого </w:t>
      </w:r>
      <w:r w:rsidR="00C10E86">
        <w:rPr>
          <w:rFonts w:ascii="Times New Roman" w:hAnsi="Times New Roman" w:cs="Times New Roman"/>
          <w:sz w:val="28"/>
          <w:szCs w:val="28"/>
        </w:rPr>
        <w:t xml:space="preserve">недвижимого </w:t>
      </w:r>
      <w:r w:rsidR="00C10E86" w:rsidRPr="00C10E86">
        <w:rPr>
          <w:rFonts w:ascii="Times New Roman" w:hAnsi="Times New Roman" w:cs="Times New Roman"/>
          <w:sz w:val="28"/>
          <w:szCs w:val="28"/>
        </w:rPr>
        <w:t>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DD247B" w:rsidRPr="00C24669" w:rsidRDefault="00EC76BB" w:rsidP="00A53241">
      <w:pPr>
        <w:pStyle w:val="ConsPlusNormal"/>
        <w:ind w:firstLine="540"/>
        <w:jc w:val="both"/>
        <w:rPr>
          <w:rFonts w:ascii="Times New Roman" w:hAnsi="Times New Roman" w:cs="Times New Roman"/>
          <w:sz w:val="28"/>
          <w:szCs w:val="28"/>
        </w:rPr>
      </w:pPr>
      <w:r w:rsidRPr="00D402CD">
        <w:rPr>
          <w:rFonts w:ascii="Times New Roman" w:hAnsi="Times New Roman" w:cs="Times New Roman"/>
          <w:sz w:val="28"/>
          <w:szCs w:val="28"/>
        </w:rPr>
        <w:t xml:space="preserve">2.4. </w:t>
      </w:r>
      <w:r w:rsidR="0051557C" w:rsidRPr="00D402CD">
        <w:rPr>
          <w:rFonts w:ascii="Times New Roman" w:hAnsi="Times New Roman" w:cs="Times New Roman"/>
          <w:sz w:val="28"/>
          <w:szCs w:val="28"/>
        </w:rPr>
        <w:t>Срок предоставления муниципаль</w:t>
      </w:r>
      <w:r w:rsidRPr="00D402CD">
        <w:rPr>
          <w:rFonts w:ascii="Times New Roman" w:hAnsi="Times New Roman" w:cs="Times New Roman"/>
          <w:sz w:val="28"/>
          <w:szCs w:val="28"/>
        </w:rPr>
        <w:t>но</w:t>
      </w:r>
      <w:r w:rsidR="0051557C" w:rsidRPr="00D402CD">
        <w:rPr>
          <w:rFonts w:ascii="Times New Roman" w:hAnsi="Times New Roman" w:cs="Times New Roman"/>
          <w:sz w:val="28"/>
          <w:szCs w:val="28"/>
        </w:rPr>
        <w:t>й услуги</w:t>
      </w:r>
      <w:r w:rsidR="00AB3EE7" w:rsidRPr="00D402CD">
        <w:rPr>
          <w:rFonts w:ascii="Times New Roman" w:hAnsi="Times New Roman" w:cs="Times New Roman"/>
          <w:sz w:val="28"/>
          <w:szCs w:val="28"/>
        </w:rPr>
        <w:t xml:space="preserve"> составляет не более </w:t>
      </w:r>
      <w:r w:rsidR="003B379F">
        <w:rPr>
          <w:rFonts w:ascii="Times New Roman" w:hAnsi="Times New Roman" w:cs="Times New Roman"/>
          <w:sz w:val="28"/>
          <w:szCs w:val="28"/>
        </w:rPr>
        <w:t xml:space="preserve"> 90</w:t>
      </w:r>
      <w:r w:rsidR="00AB3EE7" w:rsidRPr="00D402CD">
        <w:rPr>
          <w:rFonts w:ascii="Times New Roman" w:hAnsi="Times New Roman" w:cs="Times New Roman"/>
          <w:sz w:val="28"/>
          <w:szCs w:val="28"/>
        </w:rPr>
        <w:t xml:space="preserve"> (</w:t>
      </w:r>
      <w:r w:rsidR="003B379F">
        <w:rPr>
          <w:rFonts w:ascii="Times New Roman" w:hAnsi="Times New Roman" w:cs="Times New Roman"/>
          <w:sz w:val="28"/>
          <w:szCs w:val="28"/>
        </w:rPr>
        <w:t>девяноста</w:t>
      </w:r>
      <w:r w:rsidR="00AB3EE7" w:rsidRPr="00D402CD">
        <w:rPr>
          <w:rFonts w:ascii="Times New Roman" w:hAnsi="Times New Roman" w:cs="Times New Roman"/>
          <w:sz w:val="28"/>
          <w:szCs w:val="28"/>
        </w:rPr>
        <w:t xml:space="preserve">) </w:t>
      </w:r>
      <w:r w:rsidR="004D21C9">
        <w:rPr>
          <w:rFonts w:ascii="Times New Roman" w:hAnsi="Times New Roman" w:cs="Times New Roman"/>
          <w:sz w:val="28"/>
          <w:szCs w:val="28"/>
        </w:rPr>
        <w:t xml:space="preserve">календарных </w:t>
      </w:r>
      <w:r w:rsidR="00AB3EE7" w:rsidRPr="00D402CD">
        <w:rPr>
          <w:rFonts w:ascii="Times New Roman" w:hAnsi="Times New Roman" w:cs="Times New Roman"/>
          <w:sz w:val="28"/>
          <w:szCs w:val="28"/>
        </w:rPr>
        <w:t xml:space="preserve">дней </w:t>
      </w:r>
      <w:proofErr w:type="gramStart"/>
      <w:r w:rsidR="00AB3EE7" w:rsidRPr="00D402CD">
        <w:rPr>
          <w:rFonts w:ascii="Times New Roman" w:hAnsi="Times New Roman" w:cs="Times New Roman"/>
          <w:sz w:val="28"/>
          <w:szCs w:val="28"/>
        </w:rPr>
        <w:t>с даты поступления</w:t>
      </w:r>
      <w:proofErr w:type="gramEnd"/>
      <w:r w:rsidR="00AB3EE7" w:rsidRPr="00D402CD">
        <w:rPr>
          <w:rFonts w:ascii="Times New Roman" w:hAnsi="Times New Roman" w:cs="Times New Roman"/>
          <w:sz w:val="28"/>
          <w:szCs w:val="28"/>
        </w:rPr>
        <w:t xml:space="preserve"> (регистрации) заявления в ОМСУ с учетом следующих особенностей</w:t>
      </w:r>
      <w:r w:rsidR="00DD247B" w:rsidRPr="00D402CD">
        <w:rPr>
          <w:rFonts w:ascii="Times New Roman" w:hAnsi="Times New Roman" w:cs="Times New Roman"/>
          <w:sz w:val="28"/>
          <w:szCs w:val="28"/>
        </w:rPr>
        <w:t>:</w:t>
      </w:r>
      <w:r w:rsidR="00040029" w:rsidRPr="00C24669">
        <w:rPr>
          <w:rFonts w:ascii="Times New Roman" w:hAnsi="Times New Roman" w:cs="Times New Roman"/>
          <w:sz w:val="28"/>
          <w:szCs w:val="28"/>
        </w:rPr>
        <w:t xml:space="preserve"> </w:t>
      </w:r>
    </w:p>
    <w:p w:rsidR="004E1080" w:rsidRPr="00D402CD" w:rsidRDefault="004E1080" w:rsidP="004E108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2.4.1.  Оформление и подписание обеими сторонами договора купли-продажи производится в следующие сроки:</w:t>
      </w:r>
    </w:p>
    <w:p w:rsidR="003D5690" w:rsidRPr="00D402CD" w:rsidRDefault="004E108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2.4.1.1. </w:t>
      </w:r>
      <w:r w:rsidR="003D5690" w:rsidRPr="00D402CD">
        <w:rPr>
          <w:rFonts w:ascii="Times New Roman"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003D5690" w:rsidRPr="00D402CD">
          <w:rPr>
            <w:rStyle w:val="a7"/>
            <w:rFonts w:ascii="Times New Roman" w:hAnsi="Times New Roman" w:cs="Times New Roman"/>
            <w:color w:val="auto"/>
            <w:sz w:val="28"/>
            <w:szCs w:val="28"/>
            <w:u w:val="none"/>
          </w:rPr>
          <w:t>заявления</w:t>
        </w:r>
      </w:hyperlink>
      <w:r w:rsidR="003D5690" w:rsidRPr="00D402CD">
        <w:rPr>
          <w:rFonts w:ascii="Times New Roman" w:hAnsi="Times New Roman" w:cs="Times New Roman"/>
          <w:sz w:val="28"/>
          <w:szCs w:val="28"/>
        </w:rPr>
        <w:t xml:space="preserve"> (приложение 1):</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lastRenderedPageBreak/>
        <w:t xml:space="preserve">- в двухмесячный срок </w:t>
      </w:r>
      <w:proofErr w:type="gramStart"/>
      <w:r w:rsidRPr="00D402CD">
        <w:rPr>
          <w:rFonts w:ascii="Times New Roman" w:hAnsi="Times New Roman" w:cs="Times New Roman"/>
          <w:sz w:val="28"/>
          <w:szCs w:val="28"/>
        </w:rPr>
        <w:t>с даты поступления</w:t>
      </w:r>
      <w:proofErr w:type="gramEnd"/>
      <w:r w:rsidRPr="00D402CD">
        <w:rPr>
          <w:rFonts w:ascii="Times New Roman" w:hAnsi="Times New Roman" w:cs="Times New Roman"/>
          <w:sz w:val="28"/>
          <w:szCs w:val="28"/>
        </w:rPr>
        <w:t xml:space="preserve"> (регистрации) з</w:t>
      </w:r>
      <w:r w:rsidR="00040029">
        <w:rPr>
          <w:rFonts w:ascii="Times New Roman" w:hAnsi="Times New Roman" w:cs="Times New Roman"/>
          <w:sz w:val="28"/>
          <w:szCs w:val="28"/>
        </w:rPr>
        <w:t xml:space="preserve">аявления </w:t>
      </w:r>
      <w:r w:rsidRPr="00D402CD">
        <w:rPr>
          <w:rFonts w:ascii="Times New Roman" w:hAnsi="Times New Roman" w:cs="Times New Roman"/>
          <w:sz w:val="28"/>
          <w:szCs w:val="28"/>
        </w:rPr>
        <w:t xml:space="preserve"> ОМСУ обеспечивает</w:t>
      </w:r>
      <w:r w:rsidR="00040029">
        <w:rPr>
          <w:rStyle w:val="a8"/>
          <w:rFonts w:asciiTheme="minorHAnsi" w:eastAsiaTheme="minorHAnsi" w:hAnsiTheme="minorHAnsi" w:cstheme="minorBidi"/>
          <w:lang w:eastAsia="en-US"/>
        </w:rPr>
        <w:t xml:space="preserve"> </w:t>
      </w:r>
      <w:r w:rsidR="00DA0637">
        <w:rPr>
          <w:rStyle w:val="a8"/>
          <w:rFonts w:ascii="Times New Roman" w:eastAsiaTheme="minorHAnsi" w:hAnsi="Times New Roman" w:cs="Times New Roman"/>
          <w:sz w:val="28"/>
          <w:szCs w:val="28"/>
          <w:lang w:eastAsia="en-US"/>
        </w:rPr>
        <w:t>з</w:t>
      </w:r>
      <w:r w:rsidRPr="00D402CD">
        <w:rPr>
          <w:rFonts w:ascii="Times New Roman" w:hAnsi="Times New Roman" w:cs="Times New Roman"/>
          <w:sz w:val="28"/>
          <w:szCs w:val="28"/>
        </w:rPr>
        <w:t xml:space="preserve">аключение договора на проведение оценки рыночной стоимости арендуемого имущества в порядке, установленном Федеральным </w:t>
      </w:r>
      <w:hyperlink r:id="rId8" w:history="1">
        <w:r w:rsidRPr="00D402CD">
          <w:rPr>
            <w:rStyle w:val="a7"/>
            <w:rFonts w:ascii="Times New Roman" w:hAnsi="Times New Roman" w:cs="Times New Roman"/>
            <w:color w:val="auto"/>
            <w:sz w:val="28"/>
            <w:szCs w:val="28"/>
            <w:u w:val="none"/>
          </w:rPr>
          <w:t>законом</w:t>
        </w:r>
      </w:hyperlink>
      <w:r w:rsidRPr="00D402CD">
        <w:rPr>
          <w:rFonts w:ascii="Times New Roman" w:hAnsi="Times New Roman" w:cs="Times New Roman"/>
          <w:sz w:val="28"/>
          <w:szCs w:val="28"/>
        </w:rPr>
        <w:t xml:space="preserve"> от 29.07.1998 № 135-ФЗ «Об оценочной деятельности в Российской Федерации»;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14 (четырнадцати) дней </w:t>
      </w:r>
      <w:proofErr w:type="gramStart"/>
      <w:r w:rsidRPr="00D402CD">
        <w:rPr>
          <w:rFonts w:ascii="Times New Roman" w:hAnsi="Times New Roman" w:cs="Times New Roman"/>
          <w:sz w:val="28"/>
          <w:szCs w:val="28"/>
        </w:rPr>
        <w:t>с даты принятия</w:t>
      </w:r>
      <w:proofErr w:type="gramEnd"/>
      <w:r w:rsidR="00AB3EE7" w:rsidRPr="00D402CD">
        <w:rPr>
          <w:rFonts w:ascii="Times New Roman" w:hAnsi="Times New Roman" w:cs="Times New Roman"/>
          <w:sz w:val="28"/>
          <w:szCs w:val="28"/>
        </w:rPr>
        <w:t xml:space="preserve"> ОМСУ</w:t>
      </w:r>
      <w:r w:rsidRPr="00D402CD">
        <w:rPr>
          <w:rFonts w:ascii="Times New Roman" w:hAnsi="Times New Roman" w:cs="Times New Roman"/>
          <w:sz w:val="28"/>
          <w:szCs w:val="28"/>
        </w:rPr>
        <w:t xml:space="preserve"> отчета об оценке рыночной стоимости арендуемого имущества ОМСУ принимает решение об условиях его приватизации;</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w:t>
      </w:r>
      <w:proofErr w:type="gramStart"/>
      <w:r w:rsidRPr="00D402CD">
        <w:rPr>
          <w:rFonts w:ascii="Times New Roman" w:hAnsi="Times New Roman" w:cs="Times New Roman"/>
          <w:sz w:val="28"/>
          <w:szCs w:val="28"/>
        </w:rPr>
        <w:t>с даты принятия</w:t>
      </w:r>
      <w:proofErr w:type="gramEnd"/>
      <w:r w:rsidRPr="00D402CD">
        <w:rPr>
          <w:rFonts w:ascii="Times New Roman" w:hAnsi="Times New Roman" w:cs="Times New Roman"/>
          <w:sz w:val="28"/>
          <w:szCs w:val="28"/>
        </w:rPr>
        <w:t xml:space="preserve"> решения об условиях приватизации ОМСУ направляет заявителю проект договора купли-продажи арендуемого имущества;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w:t>
      </w:r>
      <w:r w:rsidR="00AB3EE7" w:rsidRPr="00D402CD">
        <w:rPr>
          <w:rFonts w:ascii="Times New Roman" w:hAnsi="Times New Roman" w:cs="Times New Roman"/>
          <w:sz w:val="28"/>
          <w:szCs w:val="28"/>
        </w:rPr>
        <w:t xml:space="preserve">ОМСУ </w:t>
      </w:r>
      <w:r w:rsidRPr="00D402CD">
        <w:rPr>
          <w:rFonts w:ascii="Times New Roman" w:hAnsi="Times New Roman" w:cs="Times New Roman"/>
          <w:sz w:val="28"/>
          <w:szCs w:val="28"/>
        </w:rPr>
        <w:t xml:space="preserve">заключает договор купли-продажи арендуемого имущества в </w:t>
      </w:r>
      <w:r w:rsidR="00DA0637">
        <w:rPr>
          <w:rFonts w:ascii="Times New Roman" w:hAnsi="Times New Roman" w:cs="Times New Roman"/>
          <w:sz w:val="28"/>
          <w:szCs w:val="28"/>
        </w:rPr>
        <w:t>30 (тридцати) дневной</w:t>
      </w:r>
      <w:r w:rsidRPr="00D402CD">
        <w:rPr>
          <w:rFonts w:ascii="Times New Roman" w:hAnsi="Times New Roman" w:cs="Times New Roman"/>
          <w:sz w:val="28"/>
          <w:szCs w:val="28"/>
        </w:rPr>
        <w:t xml:space="preserve"> </w:t>
      </w:r>
      <w:r w:rsidR="001643E3" w:rsidRPr="00D402CD">
        <w:rPr>
          <w:rFonts w:ascii="Times New Roman" w:hAnsi="Times New Roman" w:cs="Times New Roman"/>
          <w:sz w:val="28"/>
          <w:szCs w:val="28"/>
        </w:rPr>
        <w:t xml:space="preserve">срок </w:t>
      </w:r>
      <w:r w:rsidRPr="00D402CD">
        <w:rPr>
          <w:rFonts w:ascii="Times New Roman" w:hAnsi="Times New Roman" w:cs="Times New Roman"/>
          <w:sz w:val="28"/>
          <w:szCs w:val="28"/>
        </w:rPr>
        <w:t>со дня получения субъектом малого или среднего предпринимательства проекта договора купли-продажи.</w:t>
      </w:r>
    </w:p>
    <w:p w:rsidR="003D5690" w:rsidRPr="00D402CD" w:rsidRDefault="00AB3EE7"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1.</w:t>
      </w:r>
      <w:r w:rsidRPr="00D402CD">
        <w:rPr>
          <w:rFonts w:ascii="Times New Roman" w:hAnsi="Times New Roman" w:cs="Times New Roman"/>
          <w:sz w:val="28"/>
          <w:szCs w:val="28"/>
        </w:rPr>
        <w:t>2</w:t>
      </w:r>
      <w:r w:rsidR="003D5690" w:rsidRPr="00D402CD">
        <w:rPr>
          <w:rFonts w:ascii="Times New Roman" w:hAnsi="Times New Roman" w:cs="Times New Roman"/>
          <w:sz w:val="28"/>
          <w:szCs w:val="28"/>
        </w:rPr>
        <w:t>.  при принятии решения об условиях приватизации ОМСУ:</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в течение 10 (десяти) дней </w:t>
      </w:r>
      <w:proofErr w:type="gramStart"/>
      <w:r w:rsidRPr="00D402CD">
        <w:rPr>
          <w:rFonts w:ascii="Times New Roman" w:hAnsi="Times New Roman" w:cs="Times New Roman"/>
          <w:sz w:val="28"/>
          <w:szCs w:val="28"/>
        </w:rPr>
        <w:t>с даты принятия</w:t>
      </w:r>
      <w:proofErr w:type="gramEnd"/>
      <w:r w:rsidRPr="00D402CD">
        <w:rPr>
          <w:rFonts w:ascii="Times New Roman" w:hAnsi="Times New Roman" w:cs="Times New Roman"/>
          <w:sz w:val="28"/>
          <w:szCs w:val="28"/>
        </w:rPr>
        <w:t xml:space="preserve">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w:t>
      </w:r>
      <w:r w:rsidR="007A7ACB" w:rsidRPr="00D402CD">
        <w:rPr>
          <w:rFonts w:ascii="Times New Roman" w:hAnsi="Times New Roman" w:cs="Times New Roman"/>
          <w:sz w:val="28"/>
          <w:szCs w:val="28"/>
        </w:rPr>
        <w:t>погашении (с указанием размера);</w:t>
      </w:r>
    </w:p>
    <w:p w:rsidR="003D5690" w:rsidRPr="00D402CD" w:rsidRDefault="003D5690" w:rsidP="003D5690">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если субъект малого и среднего предпринимательства согласен на покупку арендуемого имущества, ОМСУ заключает договор</w:t>
      </w:r>
      <w:r w:rsidR="007A7ACB" w:rsidRPr="00D402CD">
        <w:rPr>
          <w:rFonts w:ascii="Times New Roman" w:hAnsi="Times New Roman" w:cs="Times New Roman"/>
          <w:sz w:val="28"/>
          <w:szCs w:val="28"/>
        </w:rPr>
        <w:t xml:space="preserve"> купли-продажи</w:t>
      </w:r>
      <w:r w:rsidRPr="00D402CD">
        <w:rPr>
          <w:rFonts w:ascii="Times New Roman" w:hAnsi="Times New Roman" w:cs="Times New Roman"/>
          <w:sz w:val="28"/>
          <w:szCs w:val="28"/>
        </w:rPr>
        <w:t xml:space="preserve"> в течение 30 (тридцати) дней со дня получения им предложения о его заключении и (или) проекта договора купли-продажи</w:t>
      </w:r>
      <w:r w:rsidR="002E73B7" w:rsidRPr="00D402CD">
        <w:rPr>
          <w:rFonts w:ascii="Times New Roman" w:hAnsi="Times New Roman" w:cs="Times New Roman"/>
          <w:sz w:val="28"/>
          <w:szCs w:val="28"/>
        </w:rPr>
        <w:t>;</w:t>
      </w:r>
    </w:p>
    <w:p w:rsidR="002E73B7" w:rsidRPr="00D402CD" w:rsidRDefault="00AB3EE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2.4.</w:t>
      </w:r>
      <w:r w:rsidR="004E1080" w:rsidRPr="00C24669">
        <w:rPr>
          <w:rFonts w:ascii="Times New Roman" w:hAnsi="Times New Roman" w:cs="Times New Roman"/>
          <w:sz w:val="28"/>
          <w:szCs w:val="28"/>
        </w:rPr>
        <w:t>2</w:t>
      </w:r>
      <w:r w:rsidR="002E73B7" w:rsidRPr="00D402CD">
        <w:rPr>
          <w:rFonts w:ascii="Times New Roman" w:hAnsi="Times New Roman" w:cs="Times New Roman"/>
          <w:sz w:val="28"/>
          <w:szCs w:val="28"/>
        </w:rPr>
        <w:t>. Оформление акта приема-передачи осуществляется в следующие сроки:</w:t>
      </w:r>
    </w:p>
    <w:p w:rsidR="002E73B7" w:rsidRPr="00D402CD"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2E73B7" w:rsidRPr="002E73B7" w:rsidRDefault="002E73B7" w:rsidP="002E73B7">
      <w:pPr>
        <w:pStyle w:val="ConsPlusNormal"/>
        <w:ind w:firstLine="709"/>
        <w:jc w:val="both"/>
        <w:rPr>
          <w:rFonts w:ascii="Times New Roman" w:hAnsi="Times New Roman" w:cs="Times New Roman"/>
          <w:sz w:val="28"/>
          <w:szCs w:val="28"/>
        </w:rPr>
      </w:pPr>
      <w:r w:rsidRPr="00D402CD">
        <w:rPr>
          <w:rFonts w:ascii="Times New Roman" w:hAnsi="Times New Roman" w:cs="Times New Roman"/>
          <w:sz w:val="28"/>
          <w:szCs w:val="28"/>
        </w:rPr>
        <w:t xml:space="preserve">- при приобретении муниципального имущества в рассрочку - в соответствии с условиями договора купли-продажи не позднее чем через 30 (тридцать) дней </w:t>
      </w:r>
      <w:proofErr w:type="gramStart"/>
      <w:r w:rsidRPr="00D402CD">
        <w:rPr>
          <w:rFonts w:ascii="Times New Roman" w:hAnsi="Times New Roman" w:cs="Times New Roman"/>
          <w:sz w:val="28"/>
          <w:szCs w:val="28"/>
        </w:rPr>
        <w:t>с даты заключения</w:t>
      </w:r>
      <w:proofErr w:type="gramEnd"/>
      <w:r w:rsidRPr="00D402CD">
        <w:rPr>
          <w:rFonts w:ascii="Times New Roman" w:hAnsi="Times New Roman" w:cs="Times New Roman"/>
          <w:sz w:val="28"/>
          <w:szCs w:val="28"/>
        </w:rPr>
        <w:t xml:space="preserve"> договора купли-продажи.</w:t>
      </w:r>
    </w:p>
    <w:p w:rsidR="00EC76BB" w:rsidRDefault="00EC76BB" w:rsidP="00C802D0">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1) Конституция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2) Гражданский </w:t>
      </w:r>
      <w:hyperlink r:id="rId9" w:history="1">
        <w:r w:rsidRPr="009C0553">
          <w:rPr>
            <w:rStyle w:val="a7"/>
            <w:rFonts w:ascii="Times New Roman" w:hAnsi="Times New Roman" w:cs="Times New Roman"/>
            <w:color w:val="auto"/>
            <w:sz w:val="28"/>
            <w:szCs w:val="28"/>
            <w:u w:val="none"/>
          </w:rPr>
          <w:t>кодекс</w:t>
        </w:r>
      </w:hyperlink>
      <w:r w:rsidRPr="009C0553">
        <w:rPr>
          <w:rFonts w:ascii="Times New Roman" w:hAnsi="Times New Roman" w:cs="Times New Roman"/>
          <w:sz w:val="28"/>
          <w:szCs w:val="28"/>
        </w:rPr>
        <w:t xml:space="preserve"> Российской Федерации;</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3) Федеральный </w:t>
      </w:r>
      <w:hyperlink r:id="rId10"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w:t>
      </w:r>
      <w:r w:rsidR="00662004">
        <w:rPr>
          <w:rFonts w:ascii="Times New Roman" w:hAnsi="Times New Roman" w:cs="Times New Roman"/>
          <w:sz w:val="28"/>
          <w:szCs w:val="28"/>
        </w:rPr>
        <w:t xml:space="preserve"> </w:t>
      </w:r>
      <w:r w:rsidR="00662004" w:rsidRPr="009C0553">
        <w:rPr>
          <w:rFonts w:ascii="Times New Roman" w:hAnsi="Times New Roman" w:cs="Times New Roman"/>
          <w:sz w:val="28"/>
          <w:szCs w:val="28"/>
        </w:rPr>
        <w:t>»</w:t>
      </w:r>
      <w:r w:rsidR="00662004">
        <w:rPr>
          <w:rFonts w:ascii="Times New Roman" w:hAnsi="Times New Roman" w:cs="Times New Roman"/>
          <w:sz w:val="28"/>
          <w:szCs w:val="28"/>
        </w:rPr>
        <w:t xml:space="preserve"> (далее – Федеральный закон </w:t>
      </w:r>
      <w:r w:rsidR="00662004" w:rsidRPr="000B2904">
        <w:rPr>
          <w:rFonts w:ascii="Times New Roman" w:hAnsi="Times New Roman" w:cs="Times New Roman"/>
          <w:sz w:val="28"/>
          <w:szCs w:val="28"/>
        </w:rPr>
        <w:t xml:space="preserve">№ </w:t>
      </w:r>
      <w:r w:rsidR="00662004" w:rsidRPr="009C0553">
        <w:rPr>
          <w:rFonts w:ascii="Times New Roman" w:hAnsi="Times New Roman" w:cs="Times New Roman"/>
          <w:sz w:val="28"/>
          <w:szCs w:val="28"/>
        </w:rPr>
        <w:t>209</w:t>
      </w:r>
      <w:r w:rsidR="00662004" w:rsidRPr="000B2904">
        <w:rPr>
          <w:rFonts w:ascii="Times New Roman" w:hAnsi="Times New Roman" w:cs="Times New Roman"/>
          <w:sz w:val="28"/>
          <w:szCs w:val="28"/>
        </w:rPr>
        <w:t>-Ф</w:t>
      </w:r>
      <w:r w:rsidR="00662004">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C802D0" w:rsidP="009C0553">
      <w:pPr>
        <w:pStyle w:val="ConsPlusNormal"/>
        <w:ind w:firstLine="540"/>
        <w:jc w:val="both"/>
        <w:rPr>
          <w:rFonts w:ascii="Times New Roman" w:hAnsi="Times New Roman" w:cs="Times New Roman"/>
          <w:sz w:val="28"/>
          <w:szCs w:val="28"/>
        </w:rPr>
      </w:pPr>
      <w:r w:rsidRPr="009C0553">
        <w:rPr>
          <w:rFonts w:ascii="Times New Roman" w:hAnsi="Times New Roman" w:cs="Times New Roman"/>
          <w:sz w:val="28"/>
          <w:szCs w:val="28"/>
        </w:rPr>
        <w:t xml:space="preserve">4) Федеральный </w:t>
      </w:r>
      <w:hyperlink r:id="rId11" w:history="1">
        <w:r w:rsidRPr="009C0553">
          <w:rPr>
            <w:rStyle w:val="a7"/>
            <w:rFonts w:ascii="Times New Roman" w:hAnsi="Times New Roman" w:cs="Times New Roman"/>
            <w:color w:val="auto"/>
            <w:sz w:val="28"/>
            <w:szCs w:val="28"/>
            <w:u w:val="none"/>
          </w:rPr>
          <w:t>закон</w:t>
        </w:r>
      </w:hyperlink>
      <w:r w:rsidRPr="009C0553">
        <w:rPr>
          <w:rFonts w:ascii="Times New Roman" w:hAnsi="Times New Roman" w:cs="Times New Roman"/>
          <w:sz w:val="28"/>
          <w:szCs w:val="28"/>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35ADD">
        <w:rPr>
          <w:rFonts w:ascii="Times New Roman" w:hAnsi="Times New Roman" w:cs="Times New Roman"/>
          <w:sz w:val="28"/>
          <w:szCs w:val="28"/>
        </w:rPr>
        <w:t xml:space="preserve"> (далее – Федеральный закон </w:t>
      </w:r>
      <w:r w:rsidR="00A35ADD" w:rsidRPr="000B2904">
        <w:rPr>
          <w:rFonts w:ascii="Times New Roman" w:hAnsi="Times New Roman" w:cs="Times New Roman"/>
          <w:sz w:val="28"/>
          <w:szCs w:val="28"/>
        </w:rPr>
        <w:t>№ 159-Ф</w:t>
      </w:r>
      <w:r w:rsidR="00A35ADD">
        <w:rPr>
          <w:rFonts w:ascii="Times New Roman" w:hAnsi="Times New Roman" w:cs="Times New Roman"/>
          <w:sz w:val="28"/>
          <w:szCs w:val="28"/>
        </w:rPr>
        <w:t>З)</w:t>
      </w:r>
      <w:r w:rsidRPr="009C0553">
        <w:rPr>
          <w:rFonts w:ascii="Times New Roman" w:hAnsi="Times New Roman" w:cs="Times New Roman"/>
          <w:sz w:val="28"/>
          <w:szCs w:val="28"/>
        </w:rPr>
        <w:t>;</w:t>
      </w:r>
    </w:p>
    <w:p w:rsidR="00C802D0" w:rsidRPr="009C0553" w:rsidRDefault="009C0553" w:rsidP="00DA06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C802D0" w:rsidRPr="009C0553">
        <w:rPr>
          <w:rFonts w:ascii="Times New Roman" w:hAnsi="Times New Roman" w:cs="Times New Roman"/>
          <w:sz w:val="28"/>
          <w:szCs w:val="28"/>
        </w:rPr>
        <w:t xml:space="preserve">Федеральный </w:t>
      </w:r>
      <w:hyperlink r:id="rId12" w:history="1">
        <w:r w:rsidR="00C802D0" w:rsidRPr="009C0553">
          <w:rPr>
            <w:rStyle w:val="a7"/>
            <w:rFonts w:ascii="Times New Roman" w:hAnsi="Times New Roman" w:cs="Times New Roman"/>
            <w:color w:val="auto"/>
            <w:sz w:val="28"/>
            <w:szCs w:val="28"/>
            <w:u w:val="none"/>
          </w:rPr>
          <w:t>закон</w:t>
        </w:r>
      </w:hyperlink>
      <w:r w:rsidR="00C802D0" w:rsidRPr="009C0553">
        <w:rPr>
          <w:rFonts w:ascii="Times New Roman" w:hAnsi="Times New Roman" w:cs="Times New Roman"/>
          <w:sz w:val="28"/>
          <w:szCs w:val="28"/>
        </w:rPr>
        <w:t xml:space="preserve"> от 29.07.1998 № 135-ФЗ «Об оценочной деятел</w:t>
      </w:r>
      <w:r w:rsidR="00DA0637">
        <w:rPr>
          <w:rFonts w:ascii="Times New Roman" w:hAnsi="Times New Roman" w:cs="Times New Roman"/>
          <w:sz w:val="28"/>
          <w:szCs w:val="28"/>
        </w:rPr>
        <w:t>ьности в Российской Федерации»;</w:t>
      </w:r>
    </w:p>
    <w:p w:rsidR="00C802D0" w:rsidRPr="009C0553" w:rsidRDefault="009C0553"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C802D0" w:rsidRPr="009C0553">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C802D0" w:rsidRPr="009C0553" w:rsidRDefault="00DA0637" w:rsidP="009C05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9C0553">
        <w:rPr>
          <w:rFonts w:ascii="Times New Roman" w:hAnsi="Times New Roman" w:cs="Times New Roman"/>
          <w:sz w:val="28"/>
          <w:szCs w:val="28"/>
        </w:rPr>
        <w:t xml:space="preserve">) </w:t>
      </w:r>
      <w:r w:rsidR="00C802D0" w:rsidRPr="009C0553">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8E655E" w:rsidRPr="008E655E"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субъекта малого и среднего предпринимательства о реализации преимущественного права на приобретение арендуемого имущества</w:t>
      </w:r>
      <w:r w:rsidR="002E73B7" w:rsidRPr="00A53241">
        <w:rPr>
          <w:rFonts w:ascii="Times New Roman" w:hAnsi="Times New Roman" w:cs="Times New Roman"/>
          <w:sz w:val="28"/>
          <w:szCs w:val="28"/>
        </w:rPr>
        <w:t xml:space="preserve"> </w:t>
      </w:r>
      <w:r w:rsidR="002E73B7" w:rsidRPr="002E73B7">
        <w:rPr>
          <w:rFonts w:ascii="Times New Roman" w:hAnsi="Times New Roman" w:cs="Times New Roman"/>
          <w:sz w:val="28"/>
          <w:szCs w:val="28"/>
        </w:rPr>
        <w:t>(</w:t>
      </w:r>
      <w:r w:rsidRPr="00A53241">
        <w:rPr>
          <w:rFonts w:ascii="Times New Roman" w:hAnsi="Times New Roman" w:cs="Times New Roman"/>
          <w:sz w:val="28"/>
          <w:szCs w:val="28"/>
        </w:rPr>
        <w:t xml:space="preserve">о предоставлении </w:t>
      </w:r>
      <w:r w:rsidR="00BA775F">
        <w:rPr>
          <w:rFonts w:ascii="Times New Roman" w:hAnsi="Times New Roman" w:cs="Times New Roman"/>
          <w:sz w:val="28"/>
          <w:szCs w:val="28"/>
        </w:rPr>
        <w:t xml:space="preserve">муниципальной </w:t>
      </w:r>
      <w:r w:rsidRPr="00A53241">
        <w:rPr>
          <w:rFonts w:ascii="Times New Roman" w:hAnsi="Times New Roman" w:cs="Times New Roman"/>
          <w:sz w:val="28"/>
          <w:szCs w:val="28"/>
        </w:rPr>
        <w:t>услуг</w:t>
      </w:r>
      <w:r w:rsidR="00F57FF0">
        <w:rPr>
          <w:rFonts w:ascii="Times New Roman" w:hAnsi="Times New Roman" w:cs="Times New Roman"/>
          <w:sz w:val="28"/>
          <w:szCs w:val="28"/>
        </w:rPr>
        <w:t>и</w:t>
      </w:r>
      <w:r w:rsidR="00BA775F">
        <w:rPr>
          <w:rFonts w:ascii="Times New Roman" w:hAnsi="Times New Roman" w:cs="Times New Roman"/>
          <w:sz w:val="28"/>
          <w:szCs w:val="28"/>
        </w:rPr>
        <w:t>)</w:t>
      </w:r>
      <w:r w:rsidR="00F57FF0">
        <w:rPr>
          <w:rFonts w:ascii="Times New Roman" w:hAnsi="Times New Roman" w:cs="Times New Roman"/>
          <w:sz w:val="28"/>
          <w:szCs w:val="28"/>
        </w:rPr>
        <w:t xml:space="preserve"> в соответствии с приложением №</w:t>
      </w:r>
      <w:r w:rsidRPr="00A53241">
        <w:rPr>
          <w:rFonts w:ascii="Times New Roman" w:hAnsi="Times New Roman" w:cs="Times New Roman"/>
          <w:sz w:val="28"/>
          <w:szCs w:val="28"/>
        </w:rPr>
        <w:t xml:space="preserve"> 1</w:t>
      </w:r>
      <w:r w:rsidR="008E655E" w:rsidRPr="008E655E">
        <w:rPr>
          <w:rFonts w:ascii="Times New Roman" w:hAnsi="Times New Roman" w:cs="Times New Roman"/>
          <w:sz w:val="28"/>
          <w:szCs w:val="28"/>
        </w:rPr>
        <w:t>.</w:t>
      </w:r>
    </w:p>
    <w:p w:rsidR="00DA0637"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r w:rsidR="00A35ADD">
        <w:rPr>
          <w:rFonts w:ascii="Times New Roman" w:hAnsi="Times New Roman" w:cs="Times New Roman"/>
          <w:sz w:val="28"/>
          <w:szCs w:val="28"/>
        </w:rPr>
        <w:t>При обращении на ЕПГУ/ПГУ ЛО</w:t>
      </w:r>
      <w:r w:rsidR="00A35ADD" w:rsidRPr="008E655E">
        <w:rPr>
          <w:rFonts w:ascii="Times New Roman" w:hAnsi="Times New Roman" w:cs="Times New Roman"/>
          <w:sz w:val="28"/>
          <w:szCs w:val="28"/>
        </w:rPr>
        <w:t xml:space="preserve"> </w:t>
      </w:r>
      <w:r w:rsidR="00A35ADD">
        <w:rPr>
          <w:rFonts w:ascii="Times New Roman" w:hAnsi="Times New Roman" w:cs="Times New Roman"/>
          <w:sz w:val="28"/>
          <w:szCs w:val="28"/>
        </w:rPr>
        <w:t>з</w:t>
      </w:r>
      <w:r w:rsidRPr="008E655E">
        <w:rPr>
          <w:rFonts w:ascii="Times New Roman" w:hAnsi="Times New Roman" w:cs="Times New Roman"/>
          <w:sz w:val="28"/>
          <w:szCs w:val="28"/>
        </w:rPr>
        <w:t>аявление заполняется заявителем собственноручно</w:t>
      </w:r>
      <w:r w:rsidR="00A35ADD">
        <w:rPr>
          <w:rFonts w:ascii="Times New Roman" w:hAnsi="Times New Roman" w:cs="Times New Roman"/>
          <w:sz w:val="28"/>
          <w:szCs w:val="28"/>
        </w:rPr>
        <w:t xml:space="preserve">. При обращении в </w:t>
      </w:r>
      <w:r w:rsidR="00A35ADD" w:rsidRPr="008E655E">
        <w:rPr>
          <w:rFonts w:ascii="Times New Roman" w:hAnsi="Times New Roman" w:cs="Times New Roman"/>
          <w:sz w:val="28"/>
          <w:szCs w:val="28"/>
        </w:rPr>
        <w:t>ГБУ ЛО «МФЦ»</w:t>
      </w:r>
      <w:r w:rsidR="00A35ADD" w:rsidRPr="00A35ADD">
        <w:rPr>
          <w:rFonts w:ascii="Times New Roman" w:hAnsi="Times New Roman" w:cs="Times New Roman"/>
          <w:sz w:val="28"/>
          <w:szCs w:val="28"/>
        </w:rPr>
        <w:t xml:space="preserve"> </w:t>
      </w:r>
      <w:r w:rsidR="00A35ADD">
        <w:rPr>
          <w:rFonts w:ascii="Times New Roman" w:hAnsi="Times New Roman" w:cs="Times New Roman"/>
          <w:sz w:val="28"/>
          <w:szCs w:val="28"/>
        </w:rPr>
        <w:t>з</w:t>
      </w:r>
      <w:r w:rsidR="00A35ADD" w:rsidRPr="008E655E">
        <w:rPr>
          <w:rFonts w:ascii="Times New Roman" w:hAnsi="Times New Roman" w:cs="Times New Roman"/>
          <w:sz w:val="28"/>
          <w:szCs w:val="28"/>
        </w:rPr>
        <w:t>аявление заполняется заявителем собственноручно</w:t>
      </w:r>
      <w:r w:rsidR="003B379F">
        <w:rPr>
          <w:rFonts w:ascii="Times New Roman" w:hAnsi="Times New Roman" w:cs="Times New Roman"/>
          <w:sz w:val="28"/>
          <w:szCs w:val="28"/>
        </w:rPr>
        <w:t xml:space="preserve">, </w:t>
      </w:r>
      <w:r w:rsidRPr="008E655E">
        <w:rPr>
          <w:rFonts w:ascii="Times New Roman" w:hAnsi="Times New Roman" w:cs="Times New Roman"/>
          <w:sz w:val="28"/>
          <w:szCs w:val="28"/>
        </w:rPr>
        <w:t>либо специалистом ГБУ ЛО «МФЦ»</w:t>
      </w:r>
      <w:r w:rsidR="00DA0637">
        <w:rPr>
          <w:rFonts w:ascii="Times New Roman" w:hAnsi="Times New Roman" w:cs="Times New Roman"/>
          <w:sz w:val="28"/>
          <w:szCs w:val="28"/>
        </w:rPr>
        <w:t>.</w:t>
      </w:r>
    </w:p>
    <w:p w:rsidR="008E655E"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8E655E" w:rsidRDefault="008E655E" w:rsidP="008E655E">
      <w:pPr>
        <w:pStyle w:val="ConsPlusNormal"/>
        <w:ind w:firstLine="540"/>
        <w:jc w:val="both"/>
        <w:rPr>
          <w:rFonts w:ascii="Times New Roman" w:hAnsi="Times New Roman" w:cs="Times New Roman"/>
          <w:sz w:val="28"/>
          <w:szCs w:val="28"/>
        </w:rPr>
      </w:pPr>
      <w:r w:rsidRPr="008E655E">
        <w:rPr>
          <w:rFonts w:ascii="Times New Roman" w:hAnsi="Times New Roman" w:cs="Times New Roman"/>
          <w:sz w:val="28"/>
          <w:szCs w:val="28"/>
        </w:rPr>
        <w:t xml:space="preserve">Бланк заявления заявитель может получить у должностного лица ОМСУ. Заявитель вправе распечатать бланк заявления на </w:t>
      </w:r>
      <w:proofErr w:type="gramStart"/>
      <w:r w:rsidRPr="008E655E">
        <w:rPr>
          <w:rFonts w:ascii="Times New Roman" w:hAnsi="Times New Roman" w:cs="Times New Roman"/>
          <w:sz w:val="28"/>
          <w:szCs w:val="28"/>
        </w:rPr>
        <w:t>официальных</w:t>
      </w:r>
      <w:proofErr w:type="gramEnd"/>
      <w:r w:rsidRPr="008E655E">
        <w:rPr>
          <w:rFonts w:ascii="Times New Roman" w:hAnsi="Times New Roman" w:cs="Times New Roman"/>
          <w:sz w:val="28"/>
          <w:szCs w:val="28"/>
        </w:rPr>
        <w:t xml:space="preserve"> сайт</w:t>
      </w:r>
      <w:r w:rsidR="00ED3398">
        <w:rPr>
          <w:rFonts w:ascii="Times New Roman" w:hAnsi="Times New Roman" w:cs="Times New Roman"/>
          <w:sz w:val="28"/>
          <w:szCs w:val="28"/>
        </w:rPr>
        <w:t>е</w:t>
      </w:r>
      <w:r w:rsidRPr="008E655E">
        <w:rPr>
          <w:rFonts w:ascii="Times New Roman" w:hAnsi="Times New Roman" w:cs="Times New Roman"/>
          <w:sz w:val="28"/>
          <w:szCs w:val="28"/>
        </w:rPr>
        <w:t xml:space="preserve"> ОМСУ</w:t>
      </w:r>
      <w:r w:rsidR="00DA063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ED339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rsidR="00EC76BB" w:rsidRPr="000F34A7"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юридического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2E73B7" w:rsidRDefault="006F6368" w:rsidP="00A46183">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r w:rsidR="002E73B7" w:rsidRPr="002E73B7">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w:t>
      </w:r>
      <w:r w:rsidR="007A7ACB">
        <w:rPr>
          <w:rFonts w:ascii="Times New Roman" w:hAnsi="Times New Roman" w:cs="Times New Roman"/>
          <w:sz w:val="28"/>
          <w:szCs w:val="28"/>
        </w:rPr>
        <w:t xml:space="preserve"> ОМСУ</w:t>
      </w:r>
      <w:r w:rsidRPr="00A53241">
        <w:rPr>
          <w:rFonts w:ascii="Times New Roman" w:hAnsi="Times New Roman" w:cs="Times New Roman"/>
          <w:sz w:val="28"/>
          <w:szCs w:val="28"/>
        </w:rPr>
        <w:t xml:space="preserve">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0D6BC8" w:rsidRDefault="00EC76BB"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1)</w:t>
      </w:r>
      <w:r w:rsidR="00254FA0" w:rsidRPr="000D6BC8">
        <w:rPr>
          <w:rFonts w:ascii="Times New Roman" w:eastAsiaTheme="minorEastAsia" w:hAnsi="Times New Roman" w:cs="Times New Roman"/>
          <w:sz w:val="28"/>
          <w:szCs w:val="28"/>
        </w:rPr>
        <w:t xml:space="preserve"> </w:t>
      </w:r>
      <w:r w:rsidR="000F34A7" w:rsidRPr="000D6BC8">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0D6BC8" w:rsidRPr="000D6BC8" w:rsidRDefault="000F34A7" w:rsidP="000F34A7">
      <w:pPr>
        <w:pStyle w:val="ConsPlusNormal"/>
        <w:ind w:firstLine="540"/>
        <w:jc w:val="both"/>
        <w:rPr>
          <w:rFonts w:ascii="Times New Roman" w:hAnsi="Times New Roman" w:cs="Times New Roman"/>
          <w:sz w:val="28"/>
          <w:szCs w:val="28"/>
        </w:rPr>
      </w:pPr>
      <w:r w:rsidRPr="000D6BC8">
        <w:rPr>
          <w:rFonts w:ascii="Times New Roman" w:hAnsi="Times New Roman" w:cs="Times New Roman"/>
          <w:sz w:val="28"/>
          <w:szCs w:val="28"/>
        </w:rPr>
        <w:t>2)</w:t>
      </w:r>
      <w:r w:rsidR="00C20323" w:rsidRPr="000D6BC8">
        <w:rPr>
          <w:rFonts w:ascii="Times New Roman" w:hAnsi="Times New Roman" w:cs="Times New Roman"/>
          <w:sz w:val="28"/>
          <w:szCs w:val="28"/>
        </w:rPr>
        <w:t xml:space="preserve"> </w:t>
      </w:r>
      <w:r w:rsidRPr="000D6BC8">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r w:rsidR="000D6BC8" w:rsidRPr="000D6BC8">
        <w:rPr>
          <w:rFonts w:ascii="Times New Roman" w:hAnsi="Times New Roman" w:cs="Times New Roman"/>
          <w:sz w:val="28"/>
          <w:szCs w:val="28"/>
        </w:rPr>
        <w:t>;</w:t>
      </w:r>
    </w:p>
    <w:p w:rsidR="00EC76BB" w:rsidRDefault="000D6BC8" w:rsidP="000D6BC8">
      <w:pPr>
        <w:pStyle w:val="ConsPlusNormal"/>
        <w:ind w:firstLine="540"/>
        <w:jc w:val="both"/>
        <w:rPr>
          <w:rFonts w:ascii="Times New Roman" w:hAnsi="Times New Roman" w:cs="Times New Roman"/>
          <w:sz w:val="28"/>
          <w:szCs w:val="28"/>
        </w:rPr>
      </w:pPr>
      <w:r w:rsidRPr="00A46183">
        <w:rPr>
          <w:rFonts w:ascii="Times New Roman" w:hAnsi="Times New Roman" w:cs="Times New Roman"/>
          <w:sz w:val="28"/>
          <w:szCs w:val="28"/>
        </w:rPr>
        <w:t>3) сведения (выписку) из Единого реестра субъектов малого и среднего предпринимательства – в отношении индивидуального предпринимателя или юридического лица</w:t>
      </w:r>
      <w:r w:rsidR="00A46183" w:rsidRPr="00A46183">
        <w:rPr>
          <w:rFonts w:ascii="Times New Roman" w:hAnsi="Times New Roman" w:cs="Times New Roman"/>
          <w:sz w:val="28"/>
          <w:szCs w:val="28"/>
        </w:rPr>
        <w:t>;</w:t>
      </w:r>
    </w:p>
    <w:p w:rsidR="00A46183" w:rsidRPr="00A53241" w:rsidRDefault="00A46183" w:rsidP="000D6BC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сведения об отсутствии (наличии) у заявителя задолженности по арендной плате, неустойкам, пеням, штрафам за аренду муниципального имущества.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E451CF"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E451CF" w:rsidRPr="00E451CF">
        <w:rPr>
          <w:rFonts w:ascii="Times New Roman" w:hAnsi="Times New Roman" w:cs="Times New Roman"/>
          <w:sz w:val="28"/>
          <w:szCs w:val="28"/>
        </w:rPr>
        <w:t>;</w:t>
      </w:r>
      <w:proofErr w:type="gramEnd"/>
    </w:p>
    <w:p w:rsidR="00A35ADD" w:rsidRPr="00E451CF" w:rsidRDefault="00A35ADD" w:rsidP="00331E3C">
      <w:pPr>
        <w:pStyle w:val="ConsPlusNormal"/>
        <w:ind w:firstLine="540"/>
        <w:jc w:val="both"/>
        <w:rPr>
          <w:rFonts w:ascii="Times New Roman" w:hAnsi="Times New Roman" w:cs="Times New Roman"/>
          <w:sz w:val="28"/>
          <w:szCs w:val="28"/>
        </w:rPr>
      </w:pPr>
      <w:r w:rsidRPr="00A35ADD">
        <w:rPr>
          <w:rFonts w:ascii="Times New Roman" w:hAnsi="Times New Roman" w:cs="Times New Roman"/>
          <w:sz w:val="28"/>
          <w:szCs w:val="28"/>
        </w:rPr>
        <w:t xml:space="preserve">представления документов и информации, отсутствие </w:t>
      </w:r>
      <w:proofErr w:type="gramStart"/>
      <w:r w:rsidRPr="00A35ADD">
        <w:rPr>
          <w:rFonts w:ascii="Times New Roman" w:hAnsi="Times New Roman" w:cs="Times New Roman"/>
          <w:sz w:val="28"/>
          <w:szCs w:val="28"/>
        </w:rPr>
        <w:t>и(</w:t>
      </w:r>
      <w:proofErr w:type="gramEnd"/>
      <w:r w:rsidRPr="00A35ADD">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N 210-ФЗ;</w:t>
      </w:r>
    </w:p>
    <w:p w:rsidR="00EC76BB" w:rsidRPr="004F2367" w:rsidRDefault="00E451CF" w:rsidP="00E451CF">
      <w:pPr>
        <w:pStyle w:val="ConsPlusNormal"/>
        <w:ind w:firstLine="540"/>
        <w:jc w:val="both"/>
        <w:rPr>
          <w:rFonts w:ascii="Times New Roman" w:hAnsi="Times New Roman" w:cs="Times New Roman"/>
          <w:bCs/>
          <w:sz w:val="28"/>
          <w:szCs w:val="28"/>
        </w:rPr>
      </w:pPr>
      <w:proofErr w:type="gramStart"/>
      <w:r w:rsidRPr="00E451CF">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E451CF">
          <w:rPr>
            <w:rStyle w:val="a7"/>
            <w:rFonts w:ascii="Times New Roman" w:hAnsi="Times New Roman" w:cs="Times New Roman"/>
            <w:bCs/>
            <w:color w:val="auto"/>
            <w:sz w:val="28"/>
            <w:szCs w:val="28"/>
            <w:u w:val="none"/>
          </w:rPr>
          <w:t>пунктом 7.2 части 1 статьи 16</w:t>
        </w:r>
      </w:hyperlink>
      <w:r w:rsidRPr="00E451CF">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6952D1">
        <w:rPr>
          <w:rFonts w:ascii="Times New Roman" w:hAnsi="Times New Roman" w:cs="Times New Roman"/>
          <w:bCs/>
          <w:sz w:val="28"/>
          <w:szCs w:val="28"/>
        </w:rPr>
        <w:t>предоставляющий</w:t>
      </w:r>
      <w:proofErr w:type="gramEnd"/>
      <w:r w:rsidRPr="006952D1">
        <w:rPr>
          <w:rFonts w:ascii="Times New Roman" w:hAnsi="Times New Roman" w:cs="Times New Roman"/>
          <w:bCs/>
          <w:sz w:val="28"/>
          <w:szCs w:val="28"/>
        </w:rPr>
        <w:t xml:space="preserve"> муниципальную услугу, вправе:</w:t>
      </w:r>
    </w:p>
    <w:p w:rsidR="006952D1" w:rsidRPr="006952D1" w:rsidRDefault="006952D1" w:rsidP="006952D1">
      <w:pPr>
        <w:pStyle w:val="ConsPlusNormal"/>
        <w:ind w:firstLine="540"/>
        <w:jc w:val="both"/>
        <w:rPr>
          <w:rFonts w:ascii="Times New Roman" w:hAnsi="Times New Roman" w:cs="Times New Roman"/>
          <w:bCs/>
          <w:sz w:val="28"/>
          <w:szCs w:val="28"/>
        </w:rPr>
      </w:pPr>
      <w:r w:rsidRPr="006952D1">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952D1">
        <w:rPr>
          <w:rFonts w:ascii="Times New Roman" w:hAnsi="Times New Roman" w:cs="Times New Roman"/>
          <w:bCs/>
          <w:sz w:val="28"/>
          <w:szCs w:val="28"/>
        </w:rPr>
        <w:t>запрос</w:t>
      </w:r>
      <w:proofErr w:type="gramEnd"/>
      <w:r w:rsidRPr="006952D1">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6952D1" w:rsidRPr="006952D1" w:rsidRDefault="006952D1" w:rsidP="006952D1">
      <w:pPr>
        <w:pStyle w:val="ConsPlusNormal"/>
        <w:ind w:firstLine="540"/>
        <w:jc w:val="both"/>
        <w:rPr>
          <w:rFonts w:ascii="Times New Roman" w:hAnsi="Times New Roman" w:cs="Times New Roman"/>
          <w:bCs/>
          <w:sz w:val="28"/>
          <w:szCs w:val="28"/>
        </w:rPr>
      </w:pPr>
      <w:proofErr w:type="gramStart"/>
      <w:r w:rsidRPr="006952D1">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952D1">
        <w:rPr>
          <w:rFonts w:ascii="Times New Roman" w:hAnsi="Times New Roman" w:cs="Times New Roman"/>
          <w:bCs/>
          <w:sz w:val="28"/>
          <w:szCs w:val="28"/>
        </w:rPr>
        <w:t xml:space="preserve"> заявителя о проведенных мероприятиях.</w:t>
      </w:r>
    </w:p>
    <w:p w:rsidR="00EC76BB" w:rsidRPr="000B2904" w:rsidRDefault="00EC76BB" w:rsidP="00A53241">
      <w:pPr>
        <w:pStyle w:val="ConsPlusNormal"/>
        <w:ind w:firstLine="540"/>
        <w:jc w:val="both"/>
        <w:rPr>
          <w:rFonts w:ascii="Times New Roman" w:hAnsi="Times New Roman" w:cs="Times New Roman"/>
          <w:sz w:val="28"/>
          <w:szCs w:val="28"/>
        </w:rPr>
      </w:pPr>
      <w:r w:rsidRPr="000B2904">
        <w:rPr>
          <w:rFonts w:ascii="Times New Roman" w:hAnsi="Times New Roman" w:cs="Times New Roman"/>
          <w:sz w:val="28"/>
          <w:szCs w:val="28"/>
        </w:rPr>
        <w:t>2.8. Исчерпывающий перечень оснований для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sidRPr="000B2904">
        <w:rPr>
          <w:rFonts w:ascii="Times New Roman" w:hAnsi="Times New Roman" w:cs="Times New Roman"/>
          <w:sz w:val="28"/>
          <w:szCs w:val="28"/>
        </w:rPr>
        <w:t>ения предоставления муниципаль</w:t>
      </w:r>
      <w:r w:rsidRPr="000B2904">
        <w:rPr>
          <w:rFonts w:ascii="Times New Roman" w:hAnsi="Times New Roman" w:cs="Times New Roman"/>
          <w:sz w:val="28"/>
          <w:szCs w:val="28"/>
        </w:rPr>
        <w:t>ной услуги предусмотрена действующим законодательством.</w:t>
      </w:r>
    </w:p>
    <w:p w:rsidR="00380A36" w:rsidRPr="00110212" w:rsidRDefault="009D07A0" w:rsidP="009D07A0">
      <w:pPr>
        <w:pStyle w:val="ConsPlusNormal"/>
        <w:ind w:firstLine="540"/>
        <w:jc w:val="both"/>
        <w:rPr>
          <w:rFonts w:ascii="Times New Roman" w:hAnsi="Times New Roman" w:cs="Times New Roman"/>
          <w:sz w:val="28"/>
          <w:szCs w:val="28"/>
        </w:rPr>
      </w:pPr>
      <w:proofErr w:type="gramStart"/>
      <w:r w:rsidRPr="000B2904">
        <w:rPr>
          <w:rFonts w:ascii="Times New Roman" w:hAnsi="Times New Roman" w:cs="Times New Roman"/>
          <w:sz w:val="28"/>
          <w:szCs w:val="28"/>
        </w:rPr>
        <w:t xml:space="preserve">Течение </w:t>
      </w:r>
      <w:r w:rsidR="003F0777" w:rsidRPr="000B2904">
        <w:rPr>
          <w:rFonts w:ascii="Times New Roman" w:hAnsi="Times New Roman" w:cs="Times New Roman"/>
          <w:sz w:val="28"/>
          <w:szCs w:val="28"/>
        </w:rPr>
        <w:t>30 (</w:t>
      </w:r>
      <w:r w:rsidR="003F0777">
        <w:rPr>
          <w:rFonts w:ascii="Times New Roman" w:hAnsi="Times New Roman" w:cs="Times New Roman"/>
          <w:sz w:val="28"/>
          <w:szCs w:val="28"/>
        </w:rPr>
        <w:t>тридцати</w:t>
      </w:r>
      <w:r w:rsidR="003F0777" w:rsidRPr="000B2904">
        <w:rPr>
          <w:rFonts w:ascii="Times New Roman" w:hAnsi="Times New Roman" w:cs="Times New Roman"/>
          <w:sz w:val="28"/>
          <w:szCs w:val="28"/>
        </w:rPr>
        <w:t>)</w:t>
      </w:r>
      <w:r w:rsidR="003F0777">
        <w:rPr>
          <w:rFonts w:ascii="Times New Roman" w:hAnsi="Times New Roman" w:cs="Times New Roman"/>
          <w:sz w:val="28"/>
          <w:szCs w:val="28"/>
        </w:rPr>
        <w:t xml:space="preserve"> дневного</w:t>
      </w:r>
      <w:r w:rsidR="003F0777" w:rsidRPr="000B2904">
        <w:rPr>
          <w:rFonts w:ascii="Times New Roman" w:hAnsi="Times New Roman" w:cs="Times New Roman"/>
          <w:sz w:val="28"/>
          <w:szCs w:val="28"/>
        </w:rPr>
        <w:t xml:space="preserve"> срока, со дня получения субъектом малого или среднего предпринимательства предложения ОМСУ о заключении договора купли-продажи и (или) проекта договора купли-продажи арендуемого имущества</w:t>
      </w:r>
      <w:r w:rsidR="003F0777" w:rsidRPr="003F0777">
        <w:rPr>
          <w:rFonts w:ascii="Times New Roman" w:hAnsi="Times New Roman" w:cs="Times New Roman"/>
          <w:sz w:val="28"/>
          <w:szCs w:val="28"/>
        </w:rPr>
        <w:t>,</w:t>
      </w:r>
      <w:r w:rsidR="003F0777" w:rsidRPr="000B2904">
        <w:rPr>
          <w:rFonts w:ascii="Times New Roman" w:hAnsi="Times New Roman" w:cs="Times New Roman"/>
          <w:sz w:val="28"/>
          <w:szCs w:val="28"/>
        </w:rPr>
        <w:t xml:space="preserve"> </w:t>
      </w:r>
      <w:r w:rsidRPr="000B2904">
        <w:rPr>
          <w:rFonts w:ascii="Times New Roman" w:hAnsi="Times New Roman" w:cs="Times New Roman"/>
          <w:sz w:val="28"/>
          <w:szCs w:val="28"/>
        </w:rPr>
        <w:t xml:space="preserve">указанного в </w:t>
      </w:r>
      <w:hyperlink r:id="rId17" w:history="1">
        <w:r w:rsidRPr="000B2904">
          <w:rPr>
            <w:rStyle w:val="a7"/>
            <w:rFonts w:ascii="Times New Roman" w:hAnsi="Times New Roman" w:cs="Times New Roman"/>
            <w:color w:val="auto"/>
            <w:sz w:val="28"/>
            <w:szCs w:val="28"/>
            <w:u w:val="none"/>
          </w:rPr>
          <w:t>части 4</w:t>
        </w:r>
      </w:hyperlink>
      <w:r w:rsidRPr="000B2904">
        <w:rPr>
          <w:rFonts w:ascii="Times New Roman" w:hAnsi="Times New Roman" w:cs="Times New Roman"/>
          <w:sz w:val="28"/>
          <w:szCs w:val="28"/>
        </w:rPr>
        <w:t xml:space="preserve"> статьи 4 </w:t>
      </w:r>
      <w:r w:rsidR="000B2904">
        <w:rPr>
          <w:rFonts w:ascii="Times New Roman" w:hAnsi="Times New Roman" w:cs="Times New Roman"/>
          <w:sz w:val="28"/>
          <w:szCs w:val="28"/>
        </w:rPr>
        <w:t>Федеральн</w:t>
      </w:r>
      <w:r w:rsidR="00662004">
        <w:rPr>
          <w:rFonts w:ascii="Times New Roman" w:hAnsi="Times New Roman" w:cs="Times New Roman"/>
          <w:sz w:val="28"/>
          <w:szCs w:val="28"/>
        </w:rPr>
        <w:t>ого</w:t>
      </w:r>
      <w:r w:rsidR="000B2904">
        <w:rPr>
          <w:rFonts w:ascii="Times New Roman" w:hAnsi="Times New Roman" w:cs="Times New Roman"/>
          <w:sz w:val="28"/>
          <w:szCs w:val="28"/>
        </w:rPr>
        <w:t xml:space="preserve"> закон</w:t>
      </w:r>
      <w:r w:rsidR="00662004">
        <w:rPr>
          <w:rFonts w:ascii="Times New Roman" w:hAnsi="Times New Roman" w:cs="Times New Roman"/>
          <w:sz w:val="28"/>
          <w:szCs w:val="28"/>
        </w:rPr>
        <w:t>а</w:t>
      </w:r>
      <w:r w:rsidR="000B2904">
        <w:rPr>
          <w:rFonts w:ascii="Times New Roman" w:hAnsi="Times New Roman" w:cs="Times New Roman"/>
          <w:sz w:val="28"/>
          <w:szCs w:val="28"/>
        </w:rPr>
        <w:t xml:space="preserve"> </w:t>
      </w:r>
      <w:r w:rsidR="000B2904" w:rsidRPr="000B2904">
        <w:rPr>
          <w:rFonts w:ascii="Times New Roman" w:hAnsi="Times New Roman" w:cs="Times New Roman"/>
          <w:sz w:val="28"/>
          <w:szCs w:val="28"/>
        </w:rPr>
        <w:t xml:space="preserve">№ 159-ФЗ, </w:t>
      </w:r>
      <w:r w:rsidRPr="000B2904">
        <w:rPr>
          <w:rFonts w:ascii="Times New Roman" w:hAnsi="Times New Roman" w:cs="Times New Roman"/>
          <w:sz w:val="28"/>
          <w:szCs w:val="28"/>
        </w:rPr>
        <w:t>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w:t>
      </w:r>
      <w:proofErr w:type="gramEnd"/>
      <w:r w:rsidRPr="000B2904">
        <w:rPr>
          <w:rFonts w:ascii="Times New Roman" w:hAnsi="Times New Roman" w:cs="Times New Roman"/>
          <w:sz w:val="28"/>
          <w:szCs w:val="28"/>
        </w:rPr>
        <w:t xml:space="preserve"> законную силу решения суда.</w:t>
      </w:r>
      <w:bookmarkStart w:id="3" w:name="P242"/>
      <w:bookmarkEnd w:id="3"/>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1) Заявление подано лицом, не уполномоченным на осуществление таких действий;</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41D14" w:rsidRPr="00C41D14">
        <w:rPr>
          <w:rFonts w:ascii="Times New Roman" w:hAnsi="Times New Roman" w:cs="Times New Roman"/>
          <w:sz w:val="28"/>
          <w:szCs w:val="28"/>
        </w:rPr>
        <w:t>) Представленные заявителем документы не отвечают требованиям, установленным административным регламентом;</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41D14" w:rsidRPr="00C41D14">
        <w:rPr>
          <w:rFonts w:ascii="Times New Roman" w:hAnsi="Times New Roman" w:cs="Times New Roman"/>
          <w:sz w:val="28"/>
          <w:szCs w:val="28"/>
        </w:rPr>
        <w:t xml:space="preserve">) Представленные заявителем документы </w:t>
      </w:r>
      <w:proofErr w:type="gramStart"/>
      <w:r w:rsidR="00C41D14" w:rsidRPr="00C41D14">
        <w:rPr>
          <w:rFonts w:ascii="Times New Roman" w:hAnsi="Times New Roman" w:cs="Times New Roman"/>
          <w:sz w:val="28"/>
          <w:szCs w:val="28"/>
        </w:rPr>
        <w:t>недействительны/указанные в заявлении сведения недостоверны</w:t>
      </w:r>
      <w:proofErr w:type="gramEnd"/>
      <w:r w:rsidR="00C41D14" w:rsidRPr="00C41D14">
        <w:rPr>
          <w:rFonts w:ascii="Times New Roman" w:hAnsi="Times New Roman" w:cs="Times New Roman"/>
          <w:sz w:val="28"/>
          <w:szCs w:val="28"/>
        </w:rPr>
        <w:t>;</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41D14" w:rsidRPr="00C41D14">
        <w:rPr>
          <w:rFonts w:ascii="Times New Roman" w:hAnsi="Times New Roman" w:cs="Times New Roman"/>
          <w:sz w:val="28"/>
          <w:szCs w:val="28"/>
        </w:rPr>
        <w:t>) Отсутствие права на предоставление муниципальной услуги</w:t>
      </w:r>
      <w:r>
        <w:rPr>
          <w:rFonts w:ascii="Times New Roman" w:hAnsi="Times New Roman" w:cs="Times New Roman"/>
          <w:sz w:val="28"/>
          <w:szCs w:val="28"/>
        </w:rPr>
        <w:t>:</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C41D14" w:rsidRPr="00C41D14">
        <w:rPr>
          <w:rFonts w:ascii="Times New Roman" w:hAnsi="Times New Roman" w:cs="Times New Roman"/>
          <w:sz w:val="28"/>
          <w:szCs w:val="28"/>
        </w:rPr>
        <w:t xml:space="preserve"> заявитель не является субъектом малого и среднего предпринимательства и (или) сведения о нем на день заключения договора купли-продажи арендуемого имущества исключены из единого реестра субъектов малого и среднего предпринимательства; </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арендуемое имущество на день подачи заявления не находится во временном владении и (или) временном пользовании заявителя, являющегося субъектом малого и среднего предпринимательства,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у заявителя имеется не</w:t>
      </w:r>
      <w:del w:id="4" w:author="Юлия Александровна Павлова" w:date="2022-02-15T15:45:00Z">
        <w:r w:rsidRPr="00C41D14" w:rsidDel="001643E3">
          <w:rPr>
            <w:rFonts w:ascii="Times New Roman" w:hAnsi="Times New Roman" w:cs="Times New Roman"/>
            <w:sz w:val="28"/>
            <w:szCs w:val="28"/>
          </w:rPr>
          <w:delText xml:space="preserve"> </w:delText>
        </w:r>
      </w:del>
      <w:r w:rsidRPr="00C41D14">
        <w:rPr>
          <w:rFonts w:ascii="Times New Roman" w:hAnsi="Times New Roman" w:cs="Times New Roman"/>
          <w:sz w:val="28"/>
          <w:szCs w:val="28"/>
        </w:rPr>
        <w:t>погашенная задолженность по арендной плате за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roofErr w:type="gramEnd"/>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арендуемое имущество включено в утвержденный в соответствии с частью 4 статьи 18 Федеральный закон № 2</w:t>
      </w:r>
      <w:r w:rsidR="00A35ADD">
        <w:rPr>
          <w:rFonts w:ascii="Times New Roman" w:hAnsi="Times New Roman" w:cs="Times New Roman"/>
          <w:sz w:val="28"/>
          <w:szCs w:val="28"/>
        </w:rPr>
        <w:t>09-ФЗ</w:t>
      </w:r>
      <w:r w:rsidR="00A35ADD" w:rsidRPr="00C41D14">
        <w:rPr>
          <w:rFonts w:ascii="Times New Roman" w:hAnsi="Times New Roman" w:cs="Times New Roman"/>
          <w:sz w:val="28"/>
          <w:szCs w:val="28"/>
        </w:rPr>
        <w:t xml:space="preserve"> </w:t>
      </w:r>
      <w:proofErr w:type="spellStart"/>
      <w:r w:rsidRPr="00C41D14">
        <w:rPr>
          <w:rFonts w:ascii="Times New Roman" w:hAnsi="Times New Roman" w:cs="Times New Roman"/>
          <w:sz w:val="28"/>
          <w:szCs w:val="28"/>
        </w:rPr>
        <w:t>еречень</w:t>
      </w:r>
      <w:proofErr w:type="spellEnd"/>
      <w:r w:rsidRPr="00C41D14">
        <w:rPr>
          <w:rFonts w:ascii="Times New Roman" w:hAnsi="Times New Roman" w:cs="Times New Roman"/>
          <w:sz w:val="28"/>
          <w:szCs w:val="28"/>
        </w:rPr>
        <w:t xml:space="preserve">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 159-ФЗ;</w:t>
      </w:r>
      <w:proofErr w:type="gramEnd"/>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C41D14" w:rsidRPr="00C41D14">
        <w:rPr>
          <w:rFonts w:ascii="Times New Roman" w:hAnsi="Times New Roman" w:cs="Times New Roman"/>
          <w:sz w:val="28"/>
          <w:szCs w:val="28"/>
        </w:rPr>
        <w:t>) утрата субъектом малого и среднего предпринимательства преимущественного права на приобретение арендуемого имущества, в том числе:</w:t>
      </w:r>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отказа субъекта малого или среднего предпринимательства от заключения договора купли-продажи арендуемого имущества;</w:t>
      </w:r>
    </w:p>
    <w:p w:rsidR="00C41D14" w:rsidRPr="00C41D14" w:rsidRDefault="00C41D14" w:rsidP="00C41D14">
      <w:pPr>
        <w:pStyle w:val="ConsPlusNormal"/>
        <w:ind w:firstLine="540"/>
        <w:jc w:val="both"/>
        <w:rPr>
          <w:rFonts w:ascii="Times New Roman" w:hAnsi="Times New Roman" w:cs="Times New Roman"/>
          <w:sz w:val="28"/>
          <w:szCs w:val="28"/>
        </w:rPr>
      </w:pPr>
      <w:proofErr w:type="gramStart"/>
      <w:r w:rsidRPr="00C41D14">
        <w:rPr>
          <w:rFonts w:ascii="Times New Roman" w:hAnsi="Times New Roman" w:cs="Times New Roman"/>
          <w:sz w:val="28"/>
          <w:szCs w:val="28"/>
        </w:rPr>
        <w:t>-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статьи 4 Федерального закона № 159-ФЗ;</w:t>
      </w:r>
      <w:proofErr w:type="gramEnd"/>
    </w:p>
    <w:p w:rsidR="00C41D14" w:rsidRPr="00C41D14" w:rsidRDefault="00C41D14" w:rsidP="00C41D14">
      <w:pPr>
        <w:pStyle w:val="ConsPlusNormal"/>
        <w:ind w:firstLine="540"/>
        <w:jc w:val="both"/>
        <w:rPr>
          <w:rFonts w:ascii="Times New Roman" w:hAnsi="Times New Roman" w:cs="Times New Roman"/>
          <w:sz w:val="28"/>
          <w:szCs w:val="28"/>
        </w:rPr>
      </w:pPr>
      <w:r w:rsidRPr="00C41D14">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41D14" w:rsidRPr="00C41D14" w:rsidRDefault="00171955" w:rsidP="00C41D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41D14" w:rsidRPr="00C41D14">
        <w:rPr>
          <w:rFonts w:ascii="Times New Roman" w:hAnsi="Times New Roman" w:cs="Times New Roman"/>
          <w:sz w:val="28"/>
          <w:szCs w:val="28"/>
        </w:rPr>
        <w:t xml:space="preserve">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 159-ФЗ или другими федеральными законами.</w:t>
      </w:r>
    </w:p>
    <w:p w:rsidR="001643E3" w:rsidRDefault="00C41D14" w:rsidP="00C41D14">
      <w:pPr>
        <w:pStyle w:val="ConsPlusNormal"/>
        <w:ind w:firstLine="540"/>
        <w:jc w:val="both"/>
        <w:rPr>
          <w:ins w:id="5" w:author="Юлия Александровна Павлова" w:date="2022-02-15T15:46:00Z"/>
          <w:rFonts w:ascii="Times New Roman" w:hAnsi="Times New Roman" w:cs="Times New Roman"/>
          <w:sz w:val="28"/>
          <w:szCs w:val="28"/>
        </w:rPr>
      </w:pPr>
      <w:r w:rsidRPr="00C41D14">
        <w:rPr>
          <w:rFonts w:ascii="Times New Roman" w:hAnsi="Times New Roman" w:cs="Times New Roman"/>
          <w:sz w:val="28"/>
          <w:szCs w:val="28"/>
        </w:rPr>
        <w:t xml:space="preserve">В случаях, предусмотренных подпунктами 8-13 настоящего пункта, уполномоченный орган в тридцатидневный срок </w:t>
      </w:r>
      <w:proofErr w:type="gramStart"/>
      <w:r w:rsidRPr="00C41D14">
        <w:rPr>
          <w:rFonts w:ascii="Times New Roman" w:hAnsi="Times New Roman" w:cs="Times New Roman"/>
          <w:sz w:val="28"/>
          <w:szCs w:val="28"/>
        </w:rPr>
        <w:t>с даты получения</w:t>
      </w:r>
      <w:proofErr w:type="gramEnd"/>
      <w:r w:rsidRPr="00C41D14">
        <w:rPr>
          <w:rFonts w:ascii="Times New Roman" w:hAnsi="Times New Roman" w:cs="Times New Roman"/>
          <w:sz w:val="28"/>
          <w:szCs w:val="28"/>
        </w:rPr>
        <w:t xml:space="preserve"> заявления возвращает его арендатору с указанием причины отказа в приобретении арендуемого имущества.</w:t>
      </w:r>
    </w:p>
    <w:p w:rsidR="00EC76BB" w:rsidRPr="00A53241" w:rsidRDefault="00EC76BB" w:rsidP="00C41D14">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A35ADD">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w:t>
      </w:r>
      <w:r w:rsidR="00B267FB">
        <w:rPr>
          <w:rFonts w:ascii="Times New Roman" w:hAnsi="Times New Roman" w:cs="Times New Roman"/>
          <w:sz w:val="28"/>
          <w:szCs w:val="28"/>
        </w:rPr>
        <w:t xml:space="preserve">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Default="00EC76BB" w:rsidP="00A35ADD">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2.17.1</w:t>
      </w:r>
      <w:r w:rsidR="00A35ADD">
        <w:rPr>
          <w:rFonts w:ascii="Times New Roman" w:hAnsi="Times New Roman" w:cs="Times New Roman"/>
          <w:sz w:val="28"/>
          <w:szCs w:val="28"/>
        </w:rPr>
        <w:t xml:space="preserve">. </w:t>
      </w:r>
      <w:r w:rsidR="00E94E8E">
        <w:rPr>
          <w:rFonts w:ascii="Times New Roman" w:hAnsi="Times New Roman" w:cs="Times New Roman"/>
          <w:sz w:val="28"/>
          <w:szCs w:val="28"/>
        </w:rPr>
        <w:t>Предоставление муниципаль</w:t>
      </w:r>
      <w:r w:rsidR="00B267FB">
        <w:rPr>
          <w:rFonts w:ascii="Times New Roman" w:hAnsi="Times New Roman" w:cs="Times New Roman"/>
          <w:sz w:val="28"/>
          <w:szCs w:val="28"/>
        </w:rPr>
        <w:t>ной услуги в электронной форме</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39130E" w:rsidRDefault="00EC76BB" w:rsidP="00A53241">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3.</w:t>
      </w:r>
      <w:r w:rsidR="0063452B" w:rsidRPr="0039130E">
        <w:rPr>
          <w:rFonts w:ascii="Times New Roman" w:hAnsi="Times New Roman" w:cs="Times New Roman"/>
          <w:sz w:val="28"/>
          <w:szCs w:val="28"/>
        </w:rPr>
        <w:t>1.1. Предоставление муниципаль</w:t>
      </w:r>
      <w:r w:rsidRPr="0039130E">
        <w:rPr>
          <w:rFonts w:ascii="Times New Roman" w:hAnsi="Times New Roman" w:cs="Times New Roman"/>
          <w:sz w:val="28"/>
          <w:szCs w:val="28"/>
        </w:rPr>
        <w:t>ной услуги включает в себя следующие административные процедуры:</w:t>
      </w:r>
    </w:p>
    <w:p w:rsidR="00F92A7E" w:rsidRPr="0039130E" w:rsidRDefault="00F92A7E" w:rsidP="00F734F9">
      <w:pPr>
        <w:pStyle w:val="ConsPlusNormal"/>
        <w:ind w:firstLine="540"/>
        <w:jc w:val="both"/>
        <w:rPr>
          <w:rFonts w:ascii="Times New Roman" w:hAnsi="Times New Roman" w:cs="Times New Roman"/>
          <w:sz w:val="28"/>
          <w:szCs w:val="28"/>
        </w:rPr>
      </w:pPr>
      <w:proofErr w:type="gramStart"/>
      <w:r w:rsidRPr="0039130E">
        <w:rPr>
          <w:rFonts w:ascii="Times New Roman" w:hAnsi="Times New Roman" w:cs="Times New Roman"/>
          <w:sz w:val="28"/>
          <w:szCs w:val="28"/>
        </w:rPr>
        <w:t>- направление субъекту малого и среднего предпринимательства  пр</w:t>
      </w:r>
      <w:r w:rsidR="00500F47" w:rsidRPr="0039130E">
        <w:rPr>
          <w:rFonts w:ascii="Times New Roman" w:hAnsi="Times New Roman" w:cs="Times New Roman"/>
          <w:sz w:val="28"/>
          <w:szCs w:val="28"/>
        </w:rPr>
        <w:t>едложения о заключении договора</w:t>
      </w:r>
      <w:r w:rsidRPr="0039130E">
        <w:rPr>
          <w:rFonts w:ascii="Times New Roman" w:hAnsi="Times New Roman" w:cs="Times New Roman"/>
          <w:sz w:val="28"/>
          <w:szCs w:val="28"/>
        </w:rPr>
        <w:t xml:space="preserve"> купли-продажи муниципального имущества </w:t>
      </w:r>
      <w:r w:rsidR="00500F47" w:rsidRPr="0039130E">
        <w:rPr>
          <w:rFonts w:ascii="Times New Roman" w:hAnsi="Times New Roman" w:cs="Times New Roman"/>
          <w:sz w:val="28"/>
          <w:szCs w:val="28"/>
        </w:rPr>
        <w:t>и проекта договора</w:t>
      </w:r>
      <w:r w:rsidRPr="0039130E">
        <w:rPr>
          <w:rFonts w:ascii="Times New Roman" w:hAnsi="Times New Roman" w:cs="Times New Roman"/>
          <w:sz w:val="28"/>
          <w:szCs w:val="28"/>
        </w:rPr>
        <w:t xml:space="preserve"> купли-продажи арендуемого имущества,</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(далее - предложение), в случае если</w:t>
      </w:r>
      <w:r w:rsidRPr="0039130E">
        <w:rPr>
          <w:rFonts w:ascii="Times New Roman" w:hAnsi="Times New Roman" w:cs="Times New Roman"/>
          <w:sz w:val="28"/>
          <w:szCs w:val="28"/>
          <w:lang w:eastAsia="en-US"/>
        </w:rPr>
        <w:t xml:space="preserve"> </w:t>
      </w:r>
      <w:r w:rsidRPr="0039130E">
        <w:rPr>
          <w:rFonts w:ascii="Times New Roman" w:hAnsi="Times New Roman" w:cs="Times New Roman"/>
          <w:sz w:val="28"/>
          <w:szCs w:val="28"/>
        </w:rPr>
        <w:t>объект недвижимости, арендуемый субъектом малого и среднего предпринимательства, включен в прогнозный план (программу) приватизации</w:t>
      </w:r>
      <w:proofErr w:type="gramEnd"/>
      <w:r w:rsidRPr="0039130E">
        <w:rPr>
          <w:rFonts w:ascii="Times New Roman" w:hAnsi="Times New Roman" w:cs="Times New Roman"/>
          <w:sz w:val="28"/>
          <w:szCs w:val="28"/>
        </w:rPr>
        <w:t xml:space="preserve"> муниципального имущества -</w:t>
      </w:r>
      <w:r w:rsidR="00500F47" w:rsidRPr="0039130E">
        <w:rPr>
          <w:rFonts w:ascii="Times New Roman" w:eastAsiaTheme="minorHAnsi" w:hAnsi="Times New Roman" w:cs="Times New Roman"/>
          <w:sz w:val="28"/>
          <w:szCs w:val="28"/>
          <w:lang w:eastAsia="en-US"/>
        </w:rPr>
        <w:t xml:space="preserve"> </w:t>
      </w:r>
      <w:r w:rsidR="00500F47" w:rsidRPr="0039130E">
        <w:rPr>
          <w:rFonts w:ascii="Times New Roman" w:hAnsi="Times New Roman" w:cs="Times New Roman"/>
          <w:sz w:val="28"/>
          <w:szCs w:val="28"/>
        </w:rPr>
        <w:t xml:space="preserve">в течение 10 (десяти) дней </w:t>
      </w:r>
      <w:proofErr w:type="gramStart"/>
      <w:r w:rsidR="00500F47" w:rsidRPr="0039130E">
        <w:rPr>
          <w:rFonts w:ascii="Times New Roman" w:hAnsi="Times New Roman" w:cs="Times New Roman"/>
          <w:sz w:val="28"/>
          <w:szCs w:val="28"/>
        </w:rPr>
        <w:t>с даты принятия</w:t>
      </w:r>
      <w:proofErr w:type="gramEnd"/>
      <w:r w:rsidR="00500F47" w:rsidRPr="0039130E">
        <w:rPr>
          <w:rFonts w:ascii="Times New Roman" w:hAnsi="Times New Roman" w:cs="Times New Roman"/>
          <w:sz w:val="28"/>
          <w:szCs w:val="28"/>
        </w:rPr>
        <w:t xml:space="preserve"> ОМСУ решения об условиях приватизации;</w:t>
      </w:r>
      <w:r w:rsidRPr="0039130E">
        <w:rPr>
          <w:rFonts w:ascii="Times New Roman" w:hAnsi="Times New Roman" w:cs="Times New Roman"/>
          <w:sz w:val="28"/>
          <w:szCs w:val="28"/>
        </w:rPr>
        <w:t xml:space="preserve">  </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прием и регистрация заявления о предоставлении муниципальной услуги - 1 </w:t>
      </w:r>
      <w:r w:rsidR="00A35ADD">
        <w:rPr>
          <w:rFonts w:ascii="Times New Roman" w:hAnsi="Times New Roman" w:cs="Times New Roman"/>
          <w:sz w:val="28"/>
          <w:szCs w:val="28"/>
        </w:rPr>
        <w:t>календарный</w:t>
      </w:r>
      <w:r w:rsidRPr="0039130E">
        <w:rPr>
          <w:rFonts w:ascii="Times New Roman" w:hAnsi="Times New Roman" w:cs="Times New Roman"/>
          <w:sz w:val="28"/>
          <w:szCs w:val="28"/>
        </w:rPr>
        <w:t xml:space="preserve"> день</w:t>
      </w:r>
      <w:r w:rsidR="00A35ADD">
        <w:rPr>
          <w:rFonts w:ascii="Times New Roman" w:hAnsi="Times New Roman" w:cs="Times New Roman"/>
          <w:sz w:val="28"/>
          <w:szCs w:val="28"/>
        </w:rPr>
        <w:t>, в случае, если указанный день выпал на будни,</w:t>
      </w:r>
      <w:r w:rsidR="00BE0B41">
        <w:rPr>
          <w:rFonts w:ascii="Times New Roman" w:hAnsi="Times New Roman" w:cs="Times New Roman"/>
          <w:sz w:val="28"/>
          <w:szCs w:val="28"/>
        </w:rPr>
        <w:t xml:space="preserve"> </w:t>
      </w:r>
      <w:r w:rsidR="00A35ADD">
        <w:rPr>
          <w:rFonts w:ascii="Times New Roman" w:hAnsi="Times New Roman" w:cs="Times New Roman"/>
          <w:sz w:val="28"/>
          <w:szCs w:val="28"/>
        </w:rPr>
        <w:t xml:space="preserve">в ином случае </w:t>
      </w:r>
      <w:r w:rsidR="00BE0B41">
        <w:rPr>
          <w:rFonts w:ascii="Times New Roman" w:hAnsi="Times New Roman" w:cs="Times New Roman"/>
          <w:sz w:val="28"/>
          <w:szCs w:val="28"/>
        </w:rPr>
        <w:t>следующий за указанным днем</w:t>
      </w:r>
      <w:r w:rsidR="00A35ADD">
        <w:rPr>
          <w:rFonts w:ascii="Times New Roman" w:hAnsi="Times New Roman" w:cs="Times New Roman"/>
          <w:sz w:val="28"/>
          <w:szCs w:val="28"/>
        </w:rPr>
        <w:t xml:space="preserve"> будний </w:t>
      </w:r>
      <w:r w:rsidR="00BE0B41">
        <w:rPr>
          <w:rFonts w:ascii="Times New Roman" w:hAnsi="Times New Roman" w:cs="Times New Roman"/>
          <w:sz w:val="28"/>
          <w:szCs w:val="28"/>
        </w:rPr>
        <w:t>день</w:t>
      </w:r>
      <w:r w:rsidRPr="0039130E">
        <w:rPr>
          <w:rFonts w:ascii="Times New Roman" w:hAnsi="Times New Roman" w:cs="Times New Roman"/>
          <w:sz w:val="28"/>
          <w:szCs w:val="28"/>
        </w:rPr>
        <w:t>;</w:t>
      </w:r>
    </w:p>
    <w:p w:rsidR="00F734F9" w:rsidRPr="0039130E"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рассмотрение документов об оказании муниципальной услуги </w:t>
      </w:r>
      <w:r w:rsidR="00CA1397" w:rsidRPr="0039130E">
        <w:rPr>
          <w:rFonts w:ascii="Times New Roman" w:hAnsi="Times New Roman" w:cs="Times New Roman"/>
          <w:sz w:val="28"/>
          <w:szCs w:val="28"/>
        </w:rPr>
        <w:t>–</w:t>
      </w:r>
      <w:r w:rsidR="00BE0A46">
        <w:rPr>
          <w:rFonts w:ascii="Times New Roman" w:hAnsi="Times New Roman" w:cs="Times New Roman"/>
          <w:sz w:val="28"/>
          <w:szCs w:val="28"/>
        </w:rPr>
        <w:t xml:space="preserve"> 18 календарных</w:t>
      </w:r>
      <w:r w:rsidR="00D004DD">
        <w:rPr>
          <w:rFonts w:ascii="Times New Roman" w:hAnsi="Times New Roman" w:cs="Times New Roman"/>
          <w:sz w:val="28"/>
          <w:szCs w:val="28"/>
        </w:rPr>
        <w:t xml:space="preserve"> дней</w:t>
      </w:r>
      <w:r w:rsidRPr="0039130E">
        <w:rPr>
          <w:rFonts w:ascii="Times New Roman" w:hAnsi="Times New Roman" w:cs="Times New Roman"/>
          <w:sz w:val="28"/>
          <w:szCs w:val="28"/>
        </w:rPr>
        <w:t>;</w:t>
      </w:r>
    </w:p>
    <w:p w:rsidR="00F734F9" w:rsidRPr="0039130E" w:rsidRDefault="001D2B69" w:rsidP="00AB528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w:t>
      </w:r>
      <w:r w:rsidR="00AB5289" w:rsidRPr="0039130E">
        <w:rPr>
          <w:rFonts w:ascii="Times New Roman" w:hAnsi="Times New Roman" w:cs="Times New Roman"/>
          <w:sz w:val="28"/>
          <w:szCs w:val="28"/>
        </w:rPr>
        <w:t xml:space="preserve">заключение договора купли-продажи недвижимого имущества или подготовка уведомления об отказе в предоставлении муниципальной услуги (об отказе в приобретении арендуемого недвижимого имущества) </w:t>
      </w:r>
      <w:r w:rsidR="00F734F9" w:rsidRPr="0039130E">
        <w:rPr>
          <w:rFonts w:ascii="Times New Roman" w:hAnsi="Times New Roman" w:cs="Times New Roman"/>
          <w:sz w:val="28"/>
          <w:szCs w:val="28"/>
        </w:rPr>
        <w:t>-</w:t>
      </w:r>
      <w:r w:rsidR="00CA61F3" w:rsidRPr="0039130E">
        <w:rPr>
          <w:rFonts w:ascii="Times New Roman" w:hAnsi="Times New Roman" w:cs="Times New Roman"/>
          <w:sz w:val="28"/>
          <w:szCs w:val="28"/>
        </w:rPr>
        <w:t xml:space="preserve"> в сроки, не превышающие сроки, установленные пунктом 2.4 настоящего административного регламента</w:t>
      </w:r>
      <w:r w:rsidR="00F734F9" w:rsidRPr="0039130E">
        <w:rPr>
          <w:rFonts w:ascii="Times New Roman" w:hAnsi="Times New Roman" w:cs="Times New Roman"/>
          <w:sz w:val="28"/>
          <w:szCs w:val="28"/>
        </w:rPr>
        <w:t>;</w:t>
      </w:r>
    </w:p>
    <w:p w:rsidR="00F734F9" w:rsidRDefault="00F734F9" w:rsidP="00F734F9">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 xml:space="preserve">- выдача результата - </w:t>
      </w:r>
      <w:r w:rsidR="009D5FA0" w:rsidRPr="0039130E">
        <w:rPr>
          <w:rFonts w:ascii="Times New Roman" w:hAnsi="Times New Roman" w:cs="Times New Roman"/>
          <w:sz w:val="28"/>
          <w:szCs w:val="28"/>
        </w:rPr>
        <w:t>1</w:t>
      </w:r>
      <w:r w:rsidR="00D0071F" w:rsidRPr="0039130E">
        <w:rPr>
          <w:rFonts w:ascii="Times New Roman" w:hAnsi="Times New Roman" w:cs="Times New Roman"/>
          <w:sz w:val="28"/>
          <w:szCs w:val="28"/>
        </w:rPr>
        <w:t xml:space="preserve"> рабочий день</w:t>
      </w:r>
      <w:r w:rsidRPr="0039130E">
        <w:rPr>
          <w:rFonts w:ascii="Times New Roman" w:hAnsi="Times New Roman" w:cs="Times New Roman"/>
          <w:sz w:val="28"/>
          <w:szCs w:val="28"/>
        </w:rPr>
        <w:t>.</w:t>
      </w:r>
    </w:p>
    <w:p w:rsidR="00B37B5D" w:rsidRDefault="00B37B5D" w:rsidP="00F734F9">
      <w:pPr>
        <w:pStyle w:val="ConsPlusNormal"/>
        <w:ind w:firstLine="540"/>
        <w:jc w:val="both"/>
        <w:rPr>
          <w:rFonts w:ascii="Times New Roman" w:hAnsi="Times New Roman" w:cs="Times New Roman"/>
          <w:sz w:val="28"/>
          <w:szCs w:val="28"/>
        </w:rPr>
      </w:pPr>
    </w:p>
    <w:p w:rsidR="00B37B5D" w:rsidRPr="00B36CE7" w:rsidRDefault="00B37B5D"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18" w:history="1">
        <w:r w:rsidR="00467531" w:rsidRPr="00B36CE7">
          <w:rPr>
            <w:rStyle w:val="a7"/>
            <w:rFonts w:ascii="Times New Roman" w:hAnsi="Times New Roman" w:cs="Times New Roman"/>
            <w:color w:val="auto"/>
            <w:sz w:val="28"/>
            <w:szCs w:val="28"/>
            <w:u w:val="none"/>
          </w:rPr>
          <w:t>законом</w:t>
        </w:r>
      </w:hyperlink>
      <w:r w:rsidR="00467531" w:rsidRPr="00B36CE7">
        <w:rPr>
          <w:rFonts w:ascii="Times New Roman" w:hAnsi="Times New Roman" w:cs="Times New Roman"/>
          <w:sz w:val="28"/>
          <w:szCs w:val="28"/>
        </w:rPr>
        <w:t xml:space="preserve"> № 159-ФЗ</w:t>
      </w:r>
      <w:r w:rsidR="00565E6C" w:rsidRPr="00B36CE7">
        <w:rPr>
          <w:rFonts w:ascii="Times New Roman" w:hAnsi="Times New Roman" w:cs="Times New Roman"/>
          <w:sz w:val="28"/>
          <w:szCs w:val="28"/>
        </w:rPr>
        <w:t>,</w:t>
      </w:r>
      <w:r w:rsidR="00467531" w:rsidRPr="00B36CE7">
        <w:rPr>
          <w:rFonts w:ascii="Times New Roman" w:hAnsi="Times New Roman" w:cs="Times New Roman"/>
          <w:sz w:val="28"/>
          <w:szCs w:val="28"/>
        </w:rPr>
        <w:t xml:space="preserve"> в случае если объект недвижимости включен в прогнозный план (программу) приватизации муниципального имущества:</w:t>
      </w:r>
    </w:p>
    <w:p w:rsidR="00EE4283" w:rsidRDefault="00B37B5D"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467531" w:rsidRPr="00B36CE7">
        <w:rPr>
          <w:rFonts w:ascii="Times New Roman" w:hAnsi="Times New Roman" w:cs="Times New Roman"/>
          <w:sz w:val="28"/>
          <w:szCs w:val="28"/>
        </w:rPr>
        <w:t>1.</w:t>
      </w:r>
      <w:r w:rsidRPr="00B36CE7">
        <w:rPr>
          <w:rFonts w:ascii="Times New Roman" w:hAnsi="Times New Roman" w:cs="Times New Roman"/>
          <w:sz w:val="28"/>
          <w:szCs w:val="28"/>
        </w:rPr>
        <w:t xml:space="preserve"> </w:t>
      </w:r>
      <w:r w:rsidR="00EE4283">
        <w:rPr>
          <w:rFonts w:ascii="Times New Roman" w:hAnsi="Times New Roman" w:cs="Times New Roman"/>
          <w:sz w:val="28"/>
          <w:szCs w:val="28"/>
        </w:rPr>
        <w:t>Направление субъекту малого и среднего предпринимательства предложения</w:t>
      </w:r>
      <w:r w:rsidR="00EE4283" w:rsidRPr="00EE4283">
        <w:rPr>
          <w:rFonts w:ascii="Times New Roman" w:hAnsi="Times New Roman" w:cs="Times New Roman"/>
          <w:sz w:val="28"/>
          <w:szCs w:val="28"/>
        </w:rPr>
        <w:t>.</w:t>
      </w:r>
      <w:r w:rsidR="00EE4283">
        <w:rPr>
          <w:rFonts w:ascii="Times New Roman" w:hAnsi="Times New Roman" w:cs="Times New Roman"/>
          <w:sz w:val="28"/>
          <w:szCs w:val="28"/>
        </w:rPr>
        <w:t xml:space="preserve"> </w:t>
      </w:r>
    </w:p>
    <w:p w:rsidR="00EE4283" w:rsidRDefault="00EE4283" w:rsidP="00360BC4">
      <w:pPr>
        <w:pStyle w:val="ConsPlusNormal"/>
        <w:ind w:firstLine="540"/>
        <w:jc w:val="both"/>
        <w:rPr>
          <w:rFonts w:ascii="Times New Roman" w:hAnsi="Times New Roman" w:cs="Times New Roman"/>
          <w:sz w:val="28"/>
          <w:szCs w:val="28"/>
        </w:rPr>
      </w:pPr>
    </w:p>
    <w:p w:rsidR="00B37B5D" w:rsidRPr="00D004DD" w:rsidRDefault="00EE4283" w:rsidP="00360BC4">
      <w:pPr>
        <w:pStyle w:val="ConsPlusNormal"/>
        <w:ind w:firstLine="540"/>
        <w:jc w:val="both"/>
        <w:rPr>
          <w:rFonts w:ascii="Times New Roman" w:hAnsi="Times New Roman" w:cs="Times New Roman"/>
          <w:sz w:val="28"/>
          <w:szCs w:val="28"/>
        </w:rPr>
      </w:pPr>
      <w:r w:rsidRPr="00EE4283">
        <w:rPr>
          <w:rFonts w:ascii="Times New Roman" w:hAnsi="Times New Roman" w:cs="Times New Roman"/>
          <w:sz w:val="28"/>
          <w:szCs w:val="28"/>
        </w:rPr>
        <w:t>3.1.2.1.</w:t>
      </w:r>
      <w:r>
        <w:rPr>
          <w:rFonts w:ascii="Times New Roman" w:hAnsi="Times New Roman" w:cs="Times New Roman"/>
          <w:sz w:val="28"/>
          <w:szCs w:val="28"/>
        </w:rPr>
        <w:t>1</w:t>
      </w:r>
      <w:r w:rsidRPr="00EE4283">
        <w:rPr>
          <w:rFonts w:ascii="Times New Roman" w:hAnsi="Times New Roman" w:cs="Times New Roman"/>
          <w:sz w:val="28"/>
          <w:szCs w:val="28"/>
        </w:rPr>
        <w:t xml:space="preserve">. </w:t>
      </w:r>
      <w:r w:rsidR="00467531" w:rsidRPr="00B36CE7">
        <w:rPr>
          <w:rFonts w:ascii="Times New Roman" w:hAnsi="Times New Roman" w:cs="Times New Roman"/>
          <w:sz w:val="28"/>
          <w:szCs w:val="28"/>
        </w:rPr>
        <w:t>Основание для начала административной пр</w:t>
      </w:r>
      <w:r>
        <w:rPr>
          <w:rFonts w:ascii="Times New Roman" w:hAnsi="Times New Roman" w:cs="Times New Roman"/>
          <w:sz w:val="28"/>
          <w:szCs w:val="28"/>
        </w:rPr>
        <w:t>оцедуры</w:t>
      </w:r>
      <w:r w:rsidR="00360BC4">
        <w:rPr>
          <w:rFonts w:ascii="Times New Roman" w:hAnsi="Times New Roman" w:cs="Times New Roman"/>
          <w:sz w:val="28"/>
          <w:szCs w:val="28"/>
        </w:rPr>
        <w:t>:</w:t>
      </w:r>
      <w:r w:rsidR="00360BC4" w:rsidRPr="00360BC4">
        <w:rPr>
          <w:rFonts w:ascii="Times New Roman" w:hAnsi="Times New Roman" w:cs="Times New Roman"/>
          <w:sz w:val="28"/>
          <w:szCs w:val="28"/>
        </w:rPr>
        <w:t xml:space="preserve"> </w:t>
      </w:r>
      <w:r w:rsidR="00467531" w:rsidRPr="00B36CE7">
        <w:rPr>
          <w:rFonts w:ascii="Times New Roman" w:hAnsi="Times New Roman" w:cs="Times New Roman"/>
          <w:sz w:val="28"/>
          <w:szCs w:val="28"/>
        </w:rPr>
        <w:t>включение объекта недвижимости</w:t>
      </w:r>
      <w:r w:rsidR="00F92A7E" w:rsidRPr="00B36CE7">
        <w:rPr>
          <w:rFonts w:ascii="Times New Roman" w:hAnsi="Times New Roman" w:cs="Times New Roman"/>
          <w:sz w:val="28"/>
          <w:szCs w:val="28"/>
        </w:rPr>
        <w:t>, арендуемого субъектом малого и среднего предпринимательства,</w:t>
      </w:r>
      <w:r w:rsidR="00467531" w:rsidRPr="00B36CE7">
        <w:rPr>
          <w:rFonts w:ascii="Times New Roman" w:hAnsi="Times New Roman" w:cs="Times New Roman"/>
          <w:sz w:val="28"/>
          <w:szCs w:val="28"/>
        </w:rPr>
        <w:t xml:space="preserve"> в прогнозный план (программу) приват</w:t>
      </w:r>
      <w:r w:rsidR="00D004DD">
        <w:rPr>
          <w:rFonts w:ascii="Times New Roman" w:hAnsi="Times New Roman" w:cs="Times New Roman"/>
          <w:sz w:val="28"/>
          <w:szCs w:val="28"/>
        </w:rPr>
        <w:t>изации муниципального имущества</w:t>
      </w:r>
      <w:r w:rsidR="00D004DD" w:rsidRPr="00D004DD">
        <w:rPr>
          <w:rFonts w:ascii="Times New Roman" w:hAnsi="Times New Roman" w:cs="Times New Roman"/>
          <w:sz w:val="28"/>
          <w:szCs w:val="28"/>
        </w:rPr>
        <w:t>;</w:t>
      </w:r>
    </w:p>
    <w:p w:rsidR="00467531" w:rsidRPr="00B36CE7" w:rsidRDefault="00467531" w:rsidP="0046753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CA61F3" w:rsidRPr="00B36CE7">
        <w:rPr>
          <w:rFonts w:ascii="Times New Roman" w:hAnsi="Times New Roman" w:cs="Times New Roman"/>
          <w:sz w:val="28"/>
          <w:szCs w:val="28"/>
        </w:rPr>
        <w:t>.</w:t>
      </w:r>
      <w:r w:rsidR="00EE4283" w:rsidRPr="00C24669">
        <w:rPr>
          <w:rFonts w:ascii="Times New Roman" w:hAnsi="Times New Roman" w:cs="Times New Roman"/>
          <w:sz w:val="28"/>
          <w:szCs w:val="28"/>
        </w:rPr>
        <w:t>1.</w:t>
      </w:r>
      <w:r w:rsidR="00CA61F3"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EC766F" w:rsidRPr="00B36CE7" w:rsidRDefault="00467531" w:rsidP="00EC766F">
      <w:pPr>
        <w:pStyle w:val="ConsPlusNormal"/>
        <w:ind w:firstLine="540"/>
        <w:jc w:val="both"/>
        <w:rPr>
          <w:rFonts w:ascii="Times New Roman" w:hAnsi="Times New Roman" w:cs="Times New Roman"/>
          <w:sz w:val="28"/>
          <w:szCs w:val="28"/>
        </w:rPr>
      </w:pPr>
      <w:proofErr w:type="gramStart"/>
      <w:r w:rsidRPr="00B36CE7">
        <w:rPr>
          <w:rFonts w:ascii="Times New Roman" w:hAnsi="Times New Roman" w:cs="Times New Roman"/>
          <w:sz w:val="28"/>
          <w:szCs w:val="28"/>
        </w:rPr>
        <w:t xml:space="preserve">1 действие: </w:t>
      </w:r>
      <w:r w:rsidR="00CA61F3" w:rsidRPr="00B36CE7">
        <w:rPr>
          <w:rFonts w:ascii="Times New Roman" w:hAnsi="Times New Roman" w:cs="Times New Roman"/>
          <w:sz w:val="28"/>
          <w:szCs w:val="28"/>
        </w:rPr>
        <w:t>должностное лицо</w:t>
      </w:r>
      <w:r w:rsidR="00EC766F" w:rsidRPr="00B36CE7">
        <w:rPr>
          <w:rFonts w:ascii="Times New Roman" w:hAnsi="Times New Roman" w:cs="Times New Roman"/>
          <w:sz w:val="28"/>
          <w:szCs w:val="28"/>
        </w:rPr>
        <w:t xml:space="preserve"> ОМСУ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и </w:t>
      </w:r>
      <w:r w:rsidR="00BE0A46">
        <w:rPr>
          <w:rFonts w:ascii="Times New Roman" w:hAnsi="Times New Roman" w:cs="Times New Roman"/>
          <w:sz w:val="28"/>
          <w:szCs w:val="28"/>
        </w:rPr>
        <w:t xml:space="preserve">(или) </w:t>
      </w:r>
      <w:r w:rsidR="00EC766F" w:rsidRPr="00B36CE7">
        <w:rPr>
          <w:rFonts w:ascii="Times New Roman" w:hAnsi="Times New Roman" w:cs="Times New Roman"/>
          <w:sz w:val="28"/>
          <w:szCs w:val="28"/>
        </w:rPr>
        <w:t>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w:t>
      </w:r>
      <w:r w:rsidR="00CA61F3" w:rsidRPr="00B36CE7">
        <w:rPr>
          <w:rFonts w:ascii="Times New Roman" w:hAnsi="Times New Roman" w:cs="Times New Roman"/>
          <w:sz w:val="28"/>
          <w:szCs w:val="28"/>
        </w:rPr>
        <w:t xml:space="preserve"> ОМСУ</w:t>
      </w:r>
      <w:r w:rsidR="00EC766F" w:rsidRPr="00B36CE7">
        <w:rPr>
          <w:rFonts w:ascii="Times New Roman" w:hAnsi="Times New Roman" w:cs="Times New Roman"/>
          <w:sz w:val="28"/>
          <w:szCs w:val="28"/>
        </w:rPr>
        <w:t xml:space="preserve"> об утверждении условий приватизации;</w:t>
      </w:r>
      <w:proofErr w:type="gramEnd"/>
    </w:p>
    <w:p w:rsidR="00C73836" w:rsidRPr="00B36CE7" w:rsidRDefault="00EC766F"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2 действие:</w:t>
      </w:r>
      <w:r w:rsidR="00C73836" w:rsidRPr="00B36CE7">
        <w:rPr>
          <w:rFonts w:ascii="Times New Roman" w:hAnsi="Times New Roman" w:cs="Times New Roman"/>
          <w:sz w:val="28"/>
          <w:szCs w:val="28"/>
        </w:rPr>
        <w:t xml:space="preserve"> подписание уполномоченным лицом ОМСУ письма субъекту малого и среднего предпринимательства с предложением </w:t>
      </w:r>
      <w:r w:rsidR="00F92A7E" w:rsidRPr="00B36CE7">
        <w:rPr>
          <w:rFonts w:ascii="Times New Roman" w:hAnsi="Times New Roman" w:cs="Times New Roman"/>
          <w:sz w:val="28"/>
          <w:szCs w:val="28"/>
        </w:rPr>
        <w:t>и регистрация</w:t>
      </w:r>
      <w:r w:rsidR="00C73836" w:rsidRPr="00B36CE7">
        <w:rPr>
          <w:rFonts w:ascii="Times New Roman" w:hAnsi="Times New Roman" w:cs="Times New Roman"/>
          <w:sz w:val="28"/>
          <w:szCs w:val="28"/>
        </w:rPr>
        <w:t xml:space="preserve"> письма в установленном порядке;</w:t>
      </w:r>
    </w:p>
    <w:p w:rsidR="00B37B5D" w:rsidRPr="00B36CE7" w:rsidRDefault="00DD1C2F" w:rsidP="00B37B5D">
      <w:pPr>
        <w:pStyle w:val="ConsPlusNormal"/>
        <w:ind w:firstLine="540"/>
        <w:jc w:val="both"/>
        <w:rPr>
          <w:rFonts w:ascii="Times New Roman" w:hAnsi="Times New Roman" w:cs="Times New Roman"/>
          <w:sz w:val="28"/>
          <w:szCs w:val="28"/>
        </w:rPr>
      </w:pPr>
      <w:proofErr w:type="gramStart"/>
      <w:r w:rsidRPr="00B36CE7">
        <w:rPr>
          <w:rFonts w:ascii="Times New Roman" w:hAnsi="Times New Roman" w:cs="Times New Roman"/>
          <w:sz w:val="28"/>
          <w:szCs w:val="28"/>
        </w:rPr>
        <w:t xml:space="preserve">3 </w:t>
      </w:r>
      <w:r w:rsidR="00C73836" w:rsidRPr="00B36CE7">
        <w:rPr>
          <w:rFonts w:ascii="Times New Roman" w:hAnsi="Times New Roman" w:cs="Times New Roman"/>
          <w:sz w:val="28"/>
          <w:szCs w:val="28"/>
        </w:rPr>
        <w:t xml:space="preserve">действие: </w:t>
      </w:r>
      <w:r w:rsidR="00B37B5D" w:rsidRPr="00B36CE7">
        <w:rPr>
          <w:rFonts w:ascii="Times New Roman" w:hAnsi="Times New Roman" w:cs="Times New Roman"/>
          <w:sz w:val="28"/>
          <w:szCs w:val="28"/>
        </w:rPr>
        <w:t xml:space="preserve">направление </w:t>
      </w:r>
      <w:r w:rsidR="00467531" w:rsidRPr="00B36CE7">
        <w:rPr>
          <w:rFonts w:ascii="Times New Roman" w:hAnsi="Times New Roman" w:cs="Times New Roman"/>
          <w:sz w:val="28"/>
          <w:szCs w:val="28"/>
        </w:rPr>
        <w:t xml:space="preserve">субъекту малого и среднего предпринимательства </w:t>
      </w:r>
      <w:r w:rsidR="00B37B5D" w:rsidRPr="00B36CE7">
        <w:rPr>
          <w:rFonts w:ascii="Times New Roman" w:hAnsi="Times New Roman" w:cs="Times New Roman"/>
          <w:sz w:val="28"/>
          <w:szCs w:val="28"/>
        </w:rPr>
        <w:t xml:space="preserve">предложения о заключении договора купли-продажи </w:t>
      </w:r>
      <w:r w:rsidR="00467531" w:rsidRPr="00B36CE7">
        <w:rPr>
          <w:rFonts w:ascii="Times New Roman" w:hAnsi="Times New Roman" w:cs="Times New Roman"/>
          <w:sz w:val="28"/>
          <w:szCs w:val="28"/>
        </w:rPr>
        <w:t>муниципального имущества</w:t>
      </w:r>
      <w:r w:rsidR="00B37B5D" w:rsidRPr="00B36CE7">
        <w:rPr>
          <w:rFonts w:ascii="Times New Roman" w:hAnsi="Times New Roman" w:cs="Times New Roman"/>
          <w:sz w:val="28"/>
          <w:szCs w:val="28"/>
        </w:rPr>
        <w:t xml:space="preserve"> и </w:t>
      </w:r>
      <w:r w:rsidR="00FB190B">
        <w:rPr>
          <w:rFonts w:ascii="Times New Roman" w:hAnsi="Times New Roman" w:cs="Times New Roman"/>
          <w:sz w:val="28"/>
          <w:szCs w:val="28"/>
        </w:rPr>
        <w:t xml:space="preserve">(или) </w:t>
      </w:r>
      <w:r w:rsidR="00B37B5D" w:rsidRPr="00B36CE7">
        <w:rPr>
          <w:rFonts w:ascii="Times New Roman" w:hAnsi="Times New Roman" w:cs="Times New Roman"/>
          <w:sz w:val="28"/>
          <w:szCs w:val="28"/>
        </w:rPr>
        <w:t>проекта договора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00CA61F3" w:rsidRPr="00B36CE7">
        <w:rPr>
          <w:rFonts w:ascii="Times New Roman" w:hAnsi="Times New Roman" w:cs="Times New Roman"/>
          <w:sz w:val="28"/>
          <w:szCs w:val="28"/>
          <w:lang w:eastAsia="en-US"/>
        </w:rPr>
        <w:t xml:space="preserve"> </w:t>
      </w:r>
      <w:r w:rsidR="00CA61F3" w:rsidRPr="00B36CE7">
        <w:rPr>
          <w:rFonts w:ascii="Times New Roman" w:hAnsi="Times New Roman" w:cs="Times New Roman"/>
          <w:sz w:val="28"/>
          <w:szCs w:val="28"/>
        </w:rPr>
        <w:t>с приложением копии решения ОМСУ об утверждении условий приватизации</w:t>
      </w:r>
      <w:r w:rsidR="00B37B5D" w:rsidRPr="00B36CE7">
        <w:rPr>
          <w:rFonts w:ascii="Times New Roman" w:hAnsi="Times New Roman" w:cs="Times New Roman"/>
          <w:sz w:val="28"/>
          <w:szCs w:val="28"/>
        </w:rPr>
        <w:t>;</w:t>
      </w:r>
      <w:proofErr w:type="gramEnd"/>
    </w:p>
    <w:p w:rsidR="00C73836" w:rsidRPr="00B36CE7" w:rsidRDefault="00C73836" w:rsidP="00C7383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xml:space="preserve">Срок исполнения административной процедуры - 10 (десять) дней с момента </w:t>
      </w:r>
      <w:r w:rsidR="00500F47" w:rsidRPr="00B36CE7">
        <w:rPr>
          <w:rFonts w:ascii="Times New Roman" w:hAnsi="Times New Roman" w:cs="Times New Roman"/>
          <w:sz w:val="28"/>
          <w:szCs w:val="28"/>
        </w:rPr>
        <w:t xml:space="preserve">принятия </w:t>
      </w:r>
      <w:r w:rsidRPr="00B36CE7">
        <w:rPr>
          <w:rFonts w:ascii="Times New Roman" w:hAnsi="Times New Roman" w:cs="Times New Roman"/>
          <w:sz w:val="28"/>
          <w:szCs w:val="28"/>
        </w:rPr>
        <w:t>ОМСУ</w:t>
      </w:r>
      <w:r w:rsidR="00500F47" w:rsidRPr="00B36CE7">
        <w:rPr>
          <w:rFonts w:ascii="Times New Roman" w:hAnsi="Times New Roman" w:cs="Times New Roman"/>
          <w:sz w:val="28"/>
          <w:szCs w:val="28"/>
        </w:rPr>
        <w:t xml:space="preserve"> решения об</w:t>
      </w:r>
      <w:r w:rsidRPr="00B36CE7">
        <w:rPr>
          <w:rFonts w:ascii="Times New Roman" w:hAnsi="Times New Roman" w:cs="Times New Roman"/>
          <w:sz w:val="28"/>
          <w:szCs w:val="28"/>
        </w:rPr>
        <w:t xml:space="preserve"> </w:t>
      </w:r>
      <w:r w:rsidR="00500F47" w:rsidRPr="00B36CE7">
        <w:rPr>
          <w:rFonts w:ascii="Times New Roman" w:hAnsi="Times New Roman" w:cs="Times New Roman"/>
          <w:sz w:val="28"/>
          <w:szCs w:val="28"/>
        </w:rPr>
        <w:t>условиях</w:t>
      </w:r>
      <w:r w:rsidRPr="00B36CE7">
        <w:rPr>
          <w:rFonts w:ascii="Times New Roman" w:hAnsi="Times New Roman" w:cs="Times New Roman"/>
          <w:sz w:val="28"/>
          <w:szCs w:val="28"/>
        </w:rPr>
        <w:t xml:space="preserve">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3. Лицо, ответственное за выполнение административной процедуры: должностное лицо</w:t>
      </w:r>
      <w:r w:rsidR="00500F47" w:rsidRPr="00B36CE7">
        <w:rPr>
          <w:rFonts w:ascii="Times New Roman" w:hAnsi="Times New Roman" w:cs="Times New Roman"/>
          <w:sz w:val="28"/>
          <w:szCs w:val="28"/>
        </w:rPr>
        <w:t xml:space="preserve"> ОМСУ</w:t>
      </w:r>
      <w:r w:rsidRPr="00B36CE7">
        <w:rPr>
          <w:rFonts w:ascii="Times New Roman" w:hAnsi="Times New Roman" w:cs="Times New Roman"/>
          <w:sz w:val="28"/>
          <w:szCs w:val="28"/>
        </w:rPr>
        <w:t>, ответственное за подготовку проекта предложения.</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4. Критерий принятия решения: включение объекта недвижимости в прогнозный план (программу) приватизации муниципального имущества/</w:t>
      </w:r>
      <w:r w:rsidRPr="00B36CE7">
        <w:rPr>
          <w:rFonts w:ascii="Times New Roman" w:hAnsi="Times New Roman" w:cs="Times New Roman"/>
          <w:sz w:val="28"/>
          <w:szCs w:val="28"/>
          <w:lang w:eastAsia="en-US"/>
        </w:rPr>
        <w:t xml:space="preserve"> не </w:t>
      </w:r>
      <w:r w:rsidRPr="00B36CE7">
        <w:rPr>
          <w:rFonts w:ascii="Times New Roman" w:hAnsi="Times New Roman" w:cs="Times New Roman"/>
          <w:sz w:val="28"/>
          <w:szCs w:val="28"/>
        </w:rPr>
        <w:t>включение объекта недвижимости в прогнозный план (программу) приватизации муниципального имущества.</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3.1.2.</w:t>
      </w:r>
      <w:r w:rsidR="00EE4283" w:rsidRPr="00C24669">
        <w:rPr>
          <w:rFonts w:ascii="Times New Roman" w:hAnsi="Times New Roman" w:cs="Times New Roman"/>
          <w:sz w:val="28"/>
          <w:szCs w:val="28"/>
        </w:rPr>
        <w:t>1.</w:t>
      </w:r>
      <w:r w:rsidRPr="00B36CE7">
        <w:rPr>
          <w:rFonts w:ascii="Times New Roman" w:hAnsi="Times New Roman" w:cs="Times New Roman"/>
          <w:sz w:val="28"/>
          <w:szCs w:val="28"/>
        </w:rPr>
        <w:t xml:space="preserve">5. Результат выполнения административной процедуры: </w:t>
      </w:r>
    </w:p>
    <w:p w:rsidR="00B23E96" w:rsidRPr="00B36CE7"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 подготовка</w:t>
      </w:r>
      <w:r w:rsidR="003A28EE" w:rsidRPr="003A28EE">
        <w:rPr>
          <w:rFonts w:ascii="Times New Roman" w:hAnsi="Times New Roman" w:cs="Times New Roman"/>
          <w:sz w:val="28"/>
          <w:szCs w:val="28"/>
        </w:rPr>
        <w:t xml:space="preserve"> </w:t>
      </w:r>
      <w:r w:rsidR="003A28EE">
        <w:rPr>
          <w:rFonts w:ascii="Times New Roman" w:hAnsi="Times New Roman" w:cs="Times New Roman"/>
          <w:sz w:val="28"/>
          <w:szCs w:val="28"/>
        </w:rPr>
        <w:t>и направление</w:t>
      </w:r>
      <w:r w:rsidRPr="00B36CE7">
        <w:rPr>
          <w:rFonts w:ascii="Times New Roman" w:hAnsi="Times New Roman" w:cs="Times New Roman"/>
          <w:sz w:val="28"/>
          <w:szCs w:val="28"/>
        </w:rPr>
        <w:t xml:space="preserve"> проекта письма </w:t>
      </w:r>
      <w:r w:rsidR="00401EE8" w:rsidRPr="00B36CE7">
        <w:rPr>
          <w:rFonts w:ascii="Times New Roman" w:hAnsi="Times New Roman" w:cs="Times New Roman"/>
          <w:sz w:val="28"/>
          <w:szCs w:val="28"/>
        </w:rPr>
        <w:t xml:space="preserve">с предложением о заключении договора купли-продажи муниципального имущества </w:t>
      </w:r>
      <w:r w:rsidRPr="00B36CE7">
        <w:rPr>
          <w:rFonts w:ascii="Times New Roman" w:hAnsi="Times New Roman" w:cs="Times New Roman"/>
          <w:sz w:val="28"/>
          <w:szCs w:val="28"/>
        </w:rPr>
        <w:t>и</w:t>
      </w:r>
      <w:r w:rsidR="00401EE8" w:rsidRPr="00B36CE7">
        <w:rPr>
          <w:rFonts w:ascii="Times New Roman" w:hAnsi="Times New Roman" w:cs="Times New Roman"/>
          <w:sz w:val="28"/>
          <w:szCs w:val="28"/>
        </w:rPr>
        <w:t xml:space="preserve"> его</w:t>
      </w:r>
      <w:r w:rsidRPr="00B36CE7">
        <w:rPr>
          <w:rFonts w:ascii="Times New Roman" w:hAnsi="Times New Roman" w:cs="Times New Roman"/>
          <w:sz w:val="28"/>
          <w:szCs w:val="28"/>
        </w:rPr>
        <w:t xml:space="preserve"> направление</w:t>
      </w:r>
      <w:r w:rsidR="00401EE8" w:rsidRPr="00B36CE7">
        <w:rPr>
          <w:rFonts w:ascii="Times New Roman" w:hAnsi="Times New Roman" w:cs="Times New Roman"/>
          <w:sz w:val="28"/>
          <w:szCs w:val="28"/>
        </w:rPr>
        <w:t xml:space="preserve"> субъекту малого и среднего предпринимательства</w:t>
      </w:r>
      <w:r w:rsidRPr="00B36CE7">
        <w:rPr>
          <w:rFonts w:ascii="Times New Roman" w:hAnsi="Times New Roman" w:cs="Times New Roman"/>
          <w:sz w:val="28"/>
          <w:szCs w:val="28"/>
        </w:rPr>
        <w:t>;</w:t>
      </w:r>
    </w:p>
    <w:p w:rsidR="00D004DD" w:rsidRPr="00D004DD" w:rsidRDefault="00B23E96" w:rsidP="00B23E96">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EE4283" w:rsidRPr="00EE4283">
        <w:rPr>
          <w:rFonts w:ascii="Times New Roman" w:hAnsi="Times New Roman" w:cs="Times New Roman"/>
          <w:sz w:val="28"/>
          <w:szCs w:val="28"/>
        </w:rPr>
        <w:t>.</w:t>
      </w:r>
      <w:r w:rsidR="006637EA" w:rsidRPr="00C24669">
        <w:rPr>
          <w:rFonts w:ascii="Times New Roman" w:hAnsi="Times New Roman" w:cs="Times New Roman"/>
          <w:sz w:val="28"/>
          <w:szCs w:val="28"/>
        </w:rPr>
        <w:t>2</w:t>
      </w:r>
      <w:r w:rsidR="00EE4283" w:rsidRPr="00EE4283">
        <w:rPr>
          <w:rFonts w:ascii="Times New Roman" w:hAnsi="Times New Roman" w:cs="Times New Roman"/>
          <w:sz w:val="28"/>
          <w:szCs w:val="28"/>
        </w:rPr>
        <w:t>.</w:t>
      </w:r>
      <w:r w:rsidRPr="00B36CE7">
        <w:rPr>
          <w:rFonts w:ascii="Times New Roman" w:hAnsi="Times New Roman" w:cs="Times New Roman"/>
          <w:sz w:val="28"/>
          <w:szCs w:val="28"/>
        </w:rPr>
        <w:t xml:space="preserve"> </w:t>
      </w:r>
      <w:r w:rsidR="00D004DD" w:rsidRPr="00D004DD">
        <w:rPr>
          <w:rFonts w:ascii="Times New Roman" w:hAnsi="Times New Roman" w:cs="Times New Roman"/>
          <w:sz w:val="28"/>
          <w:szCs w:val="28"/>
        </w:rPr>
        <w:t>Заключение договора купли-продажи муниципального имущества или подготовка уведомления субъекту малого или среднего предпринимательства об утрате им преимущественного права на приобретение арендуемого имущества.</w:t>
      </w:r>
    </w:p>
    <w:p w:rsidR="00B37B5D" w:rsidRPr="00360BC4" w:rsidRDefault="00EE4283" w:rsidP="00360BC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2</w:t>
      </w:r>
      <w:r w:rsidR="00D004DD" w:rsidRPr="00D004DD">
        <w:rPr>
          <w:rFonts w:ascii="Times New Roman" w:hAnsi="Times New Roman" w:cs="Times New Roman"/>
          <w:sz w:val="28"/>
          <w:szCs w:val="28"/>
        </w:rPr>
        <w:t xml:space="preserve">.1. </w:t>
      </w:r>
      <w:r w:rsidR="00B23E96" w:rsidRPr="00B36CE7">
        <w:rPr>
          <w:rFonts w:ascii="Times New Roman" w:hAnsi="Times New Roman" w:cs="Times New Roman"/>
          <w:sz w:val="28"/>
          <w:szCs w:val="28"/>
        </w:rPr>
        <w:t>Основание для начала административной процедуры</w:t>
      </w:r>
      <w:r w:rsidR="00360BC4" w:rsidRPr="00360BC4">
        <w:rPr>
          <w:rFonts w:ascii="Times New Roman" w:hAnsi="Times New Roman" w:cs="Times New Roman"/>
          <w:sz w:val="28"/>
          <w:szCs w:val="28"/>
        </w:rPr>
        <w:t>:</w:t>
      </w:r>
      <w:r w:rsidR="00B23E96" w:rsidRPr="00B36CE7">
        <w:rPr>
          <w:rFonts w:ascii="Times New Roman" w:hAnsi="Times New Roman" w:cs="Times New Roman"/>
          <w:sz w:val="28"/>
          <w:szCs w:val="28"/>
        </w:rPr>
        <w:t xml:space="preserve"> </w:t>
      </w:r>
      <w:r w:rsidR="00B37B5D" w:rsidRPr="00B36CE7">
        <w:rPr>
          <w:rFonts w:ascii="Times New Roman" w:hAnsi="Times New Roman" w:cs="Times New Roman"/>
          <w:sz w:val="28"/>
          <w:szCs w:val="28"/>
        </w:rPr>
        <w:t>поступление от субъекта</w:t>
      </w:r>
      <w:r w:rsidR="00B23E96" w:rsidRPr="00B36CE7">
        <w:rPr>
          <w:rFonts w:ascii="Times New Roman" w:hAnsi="Times New Roman" w:cs="Times New Roman"/>
          <w:sz w:val="28"/>
          <w:szCs w:val="28"/>
        </w:rPr>
        <w:t xml:space="preserve"> малого и среднего предпринимательства в ответ на предложение ОМСУ </w:t>
      </w:r>
      <w:r w:rsidR="00B37B5D" w:rsidRPr="00B36CE7">
        <w:rPr>
          <w:rFonts w:ascii="Times New Roman" w:hAnsi="Times New Roman" w:cs="Times New Roman"/>
          <w:sz w:val="28"/>
          <w:szCs w:val="28"/>
        </w:rPr>
        <w:t>согласия</w:t>
      </w:r>
      <w:r w:rsidR="00B23E96" w:rsidRPr="00B36CE7">
        <w:rPr>
          <w:rFonts w:ascii="Times New Roman" w:hAnsi="Times New Roman" w:cs="Times New Roman"/>
          <w:sz w:val="28"/>
          <w:szCs w:val="28"/>
        </w:rPr>
        <w:t xml:space="preserve"> (заявления)</w:t>
      </w:r>
      <w:r w:rsidR="00B37B5D" w:rsidRPr="00B36CE7">
        <w:rPr>
          <w:rFonts w:ascii="Times New Roman" w:hAnsi="Times New Roman" w:cs="Times New Roman"/>
          <w:sz w:val="28"/>
          <w:szCs w:val="28"/>
        </w:rPr>
        <w:t xml:space="preserve"> на использование преимущественного права на приобретение арендуемого имущества</w:t>
      </w:r>
      <w:r w:rsidR="00401EE8" w:rsidRPr="00B36CE7">
        <w:rPr>
          <w:rFonts w:ascii="Times New Roman" w:hAnsi="Times New Roman" w:cs="Times New Roman"/>
          <w:sz w:val="28"/>
          <w:szCs w:val="28"/>
        </w:rPr>
        <w:t xml:space="preserve"> </w:t>
      </w:r>
      <w:r w:rsidR="00DD1C2F" w:rsidRPr="00B36CE7">
        <w:rPr>
          <w:rFonts w:ascii="Times New Roman" w:hAnsi="Times New Roman" w:cs="Times New Roman"/>
          <w:sz w:val="28"/>
          <w:szCs w:val="28"/>
        </w:rPr>
        <w:t>с приложением документов, предусмотренных пунктом 2.6 настоящего административного регламента,</w:t>
      </w:r>
      <w:r w:rsidR="00B37B5D" w:rsidRPr="00B36CE7">
        <w:rPr>
          <w:rFonts w:ascii="Times New Roman" w:hAnsi="Times New Roman" w:cs="Times New Roman"/>
          <w:sz w:val="28"/>
          <w:szCs w:val="28"/>
        </w:rPr>
        <w:t xml:space="preserve"> или отказ от него.</w:t>
      </w:r>
    </w:p>
    <w:p w:rsidR="00BA37F1" w:rsidRPr="00B36CE7" w:rsidRDefault="00BA37F1" w:rsidP="00BA37F1">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B36CE7">
        <w:rPr>
          <w:rFonts w:ascii="Times New Roman" w:hAnsi="Times New Roman" w:cs="Times New Roman"/>
          <w:sz w:val="28"/>
          <w:szCs w:val="28"/>
        </w:rPr>
        <w:t>2</w:t>
      </w:r>
      <w:r w:rsidR="00703BD6"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C24669">
        <w:rPr>
          <w:rFonts w:ascii="Times New Roman" w:hAnsi="Times New Roman" w:cs="Times New Roman"/>
          <w:sz w:val="28"/>
          <w:szCs w:val="28"/>
        </w:rPr>
        <w:t>2</w:t>
      </w:r>
      <w:r w:rsidRPr="00B36CE7">
        <w:rPr>
          <w:rFonts w:ascii="Times New Roman" w:hAnsi="Times New Roman" w:cs="Times New Roman"/>
          <w:sz w:val="28"/>
          <w:szCs w:val="28"/>
        </w:rPr>
        <w:t>. Прием и регистрация заявления о предоставлении муниципальной услуги.</w:t>
      </w:r>
    </w:p>
    <w:p w:rsidR="00BA37F1" w:rsidRPr="00B36CE7" w:rsidRDefault="00BA37F1" w:rsidP="00360BC4">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AB3EE7">
        <w:rPr>
          <w:rFonts w:ascii="Times New Roman" w:hAnsi="Times New Roman" w:cs="Times New Roman"/>
          <w:sz w:val="28"/>
          <w:szCs w:val="28"/>
        </w:rPr>
        <w:t>.</w:t>
      </w:r>
      <w:r w:rsidR="006637EA" w:rsidRPr="00C24669">
        <w:rPr>
          <w:rFonts w:ascii="Times New Roman" w:hAnsi="Times New Roman" w:cs="Times New Roman"/>
          <w:sz w:val="28"/>
          <w:szCs w:val="28"/>
        </w:rPr>
        <w:t>2</w:t>
      </w:r>
      <w:r w:rsidR="00D004DD">
        <w:rPr>
          <w:rFonts w:ascii="Times New Roman" w:hAnsi="Times New Roman" w:cs="Times New Roman"/>
          <w:sz w:val="28"/>
          <w:szCs w:val="28"/>
        </w:rPr>
        <w:t>.</w:t>
      </w:r>
      <w:r w:rsidR="00D004DD" w:rsidRPr="00360BC4">
        <w:rPr>
          <w:rFonts w:ascii="Times New Roman" w:hAnsi="Times New Roman" w:cs="Times New Roman"/>
          <w:sz w:val="28"/>
          <w:szCs w:val="28"/>
        </w:rPr>
        <w:t>3</w:t>
      </w:r>
      <w:r w:rsidRPr="00B36CE7">
        <w:rPr>
          <w:rFonts w:ascii="Times New Roman" w:hAnsi="Times New Roman" w:cs="Times New Roman"/>
          <w:sz w:val="28"/>
          <w:szCs w:val="28"/>
        </w:rPr>
        <w:t>. Основание для нача</w:t>
      </w:r>
      <w:r w:rsidR="00360BC4">
        <w:rPr>
          <w:rFonts w:ascii="Times New Roman" w:hAnsi="Times New Roman" w:cs="Times New Roman"/>
          <w:sz w:val="28"/>
          <w:szCs w:val="28"/>
        </w:rPr>
        <w:t xml:space="preserve">ла административной процедуры: </w:t>
      </w:r>
      <w:r w:rsidRPr="00B36CE7">
        <w:rPr>
          <w:rFonts w:ascii="Times New Roman" w:hAnsi="Times New Roman" w:cs="Times New Roman"/>
          <w:sz w:val="28"/>
          <w:szCs w:val="28"/>
        </w:rPr>
        <w:t xml:space="preserve">поступление в ОМСУ заявления и документов, предусмотренных </w:t>
      </w:r>
      <w:hyperlink r:id="rId19" w:history="1">
        <w:r w:rsidRPr="00B36CE7">
          <w:rPr>
            <w:rStyle w:val="a7"/>
            <w:rFonts w:ascii="Times New Roman" w:hAnsi="Times New Roman" w:cs="Times New Roman"/>
            <w:color w:val="auto"/>
            <w:sz w:val="28"/>
            <w:szCs w:val="28"/>
            <w:u w:val="none"/>
          </w:rPr>
          <w:t>п. 2.</w:t>
        </w:r>
      </w:hyperlink>
      <w:r w:rsidRPr="00B36CE7">
        <w:rPr>
          <w:rFonts w:ascii="Times New Roman" w:hAnsi="Times New Roman" w:cs="Times New Roman"/>
          <w:sz w:val="28"/>
          <w:szCs w:val="28"/>
        </w:rPr>
        <w:t>6 настоящего административного регламента;</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00703BD6"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Pr="00B36CE7">
        <w:rPr>
          <w:rFonts w:ascii="Times New Roman" w:hAnsi="Times New Roman" w:cs="Times New Roman"/>
          <w:sz w:val="28"/>
          <w:szCs w:val="28"/>
        </w:rPr>
        <w:t>.</w:t>
      </w:r>
      <w:r w:rsidR="00D004DD" w:rsidRPr="00C24669">
        <w:rPr>
          <w:rFonts w:ascii="Times New Roman" w:hAnsi="Times New Roman" w:cs="Times New Roman"/>
          <w:sz w:val="28"/>
          <w:szCs w:val="28"/>
        </w:rPr>
        <w:t>4</w:t>
      </w:r>
      <w:r w:rsidRPr="00B36CE7">
        <w:rPr>
          <w:rFonts w:ascii="Times New Roman" w:hAnsi="Times New Roman" w:cs="Times New Roman"/>
          <w:sz w:val="28"/>
          <w:szCs w:val="28"/>
        </w:rPr>
        <w:t>.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BA37F1" w:rsidRPr="00B36CE7" w:rsidRDefault="00BA37F1" w:rsidP="00BA37F1">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5</w:t>
      </w:r>
      <w:r w:rsidRPr="00B36CE7">
        <w:rPr>
          <w:rFonts w:ascii="Times New Roman" w:hAnsi="Times New Roman" w:cs="Times New Roman"/>
          <w:sz w:val="28"/>
          <w:szCs w:val="28"/>
        </w:rPr>
        <w:t>. Лицо, ответственное за выполнение административной процедуры: должностное лицо, ответственное за делопроизводство.</w:t>
      </w:r>
    </w:p>
    <w:p w:rsidR="00BA37F1" w:rsidRPr="00B36CE7" w:rsidRDefault="00BA37F1" w:rsidP="00097ADF">
      <w:pPr>
        <w:pStyle w:val="ConsPlusNormal"/>
        <w:ind w:firstLine="540"/>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2</w:t>
      </w:r>
      <w:r w:rsidR="00703BD6" w:rsidRPr="00B36CE7">
        <w:rPr>
          <w:rFonts w:ascii="Times New Roman" w:hAnsi="Times New Roman" w:cs="Times New Roman"/>
          <w:sz w:val="28"/>
          <w:szCs w:val="28"/>
        </w:rPr>
        <w:t>.</w:t>
      </w:r>
      <w:r w:rsidR="00D004DD" w:rsidRPr="00C24669">
        <w:rPr>
          <w:rFonts w:ascii="Times New Roman" w:hAnsi="Times New Roman" w:cs="Times New Roman"/>
          <w:sz w:val="28"/>
          <w:szCs w:val="28"/>
        </w:rPr>
        <w:t>6</w:t>
      </w:r>
      <w:r w:rsidRPr="00B36CE7">
        <w:rPr>
          <w:rFonts w:ascii="Times New Roman" w:hAnsi="Times New Roman" w:cs="Times New Roman"/>
          <w:sz w:val="28"/>
          <w:szCs w:val="28"/>
        </w:rPr>
        <w:t>.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BA37F1" w:rsidRPr="00B36CE7" w:rsidRDefault="00097ADF"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703BD6"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Pr="00B36CE7">
        <w:rPr>
          <w:rFonts w:ascii="Times New Roman" w:hAnsi="Times New Roman" w:cs="Times New Roman"/>
          <w:sz w:val="28"/>
          <w:szCs w:val="28"/>
        </w:rPr>
        <w:t xml:space="preserve">. </w:t>
      </w:r>
      <w:r w:rsidR="00BA37F1" w:rsidRPr="00B36CE7">
        <w:rPr>
          <w:rFonts w:ascii="Times New Roman" w:hAnsi="Times New Roman" w:cs="Times New Roman"/>
          <w:sz w:val="28"/>
          <w:szCs w:val="28"/>
        </w:rPr>
        <w:t>Рассмотрение документов о предоставлении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B36CE7">
        <w:rPr>
          <w:rFonts w:ascii="Times New Roman" w:hAnsi="Times New Roman" w:cs="Times New Roman"/>
          <w:sz w:val="28"/>
          <w:szCs w:val="28"/>
        </w:rPr>
        <w:t>.</w:t>
      </w:r>
      <w:r w:rsidR="00BA37F1" w:rsidRPr="00B36CE7">
        <w:rPr>
          <w:rFonts w:ascii="Times New Roman" w:hAnsi="Times New Roman" w:cs="Times New Roman"/>
          <w:sz w:val="28"/>
          <w:szCs w:val="28"/>
        </w:rPr>
        <w:t xml:space="preserve">2. Содержание </w:t>
      </w:r>
      <w:r w:rsidRPr="00B36CE7">
        <w:rPr>
          <w:rFonts w:ascii="Times New Roman" w:hAnsi="Times New Roman" w:cs="Times New Roman"/>
          <w:sz w:val="28"/>
          <w:szCs w:val="28"/>
        </w:rPr>
        <w:t>административных действий</w:t>
      </w:r>
      <w:r w:rsidR="00BA37F1" w:rsidRPr="00B36CE7">
        <w:rPr>
          <w:rFonts w:ascii="Times New Roman" w:hAnsi="Times New Roman" w:cs="Times New Roman"/>
          <w:sz w:val="28"/>
          <w:szCs w:val="28"/>
        </w:rPr>
        <w:t>, продолжительность и (или) максимальный срок его (их) выполнения:</w:t>
      </w:r>
    </w:p>
    <w:p w:rsidR="00BA37F1" w:rsidRPr="00B36CE7" w:rsidRDefault="00BA37F1" w:rsidP="00097ADF">
      <w:pPr>
        <w:pStyle w:val="ConsPlusNormal"/>
        <w:ind w:firstLine="567"/>
        <w:jc w:val="both"/>
        <w:rPr>
          <w:rFonts w:ascii="Times New Roman" w:hAnsi="Times New Roman" w:cs="Times New Roman"/>
          <w:sz w:val="28"/>
          <w:szCs w:val="28"/>
        </w:rPr>
      </w:pPr>
      <w:proofErr w:type="gramStart"/>
      <w:r w:rsidRPr="00B36CE7">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00097ADF" w:rsidRPr="00B36CE7">
        <w:rPr>
          <w:rFonts w:ascii="Times New Roman" w:hAnsi="Times New Roman" w:cs="Times New Roman"/>
          <w:sz w:val="28"/>
          <w:szCs w:val="28"/>
        </w:rPr>
        <w:t>в том числе на соответствие заявителя требованиям об</w:t>
      </w:r>
      <w:r w:rsidR="00EC5EE8" w:rsidRPr="00B36CE7">
        <w:rPr>
          <w:rFonts w:ascii="Times New Roman" w:hAnsi="Times New Roman" w:cs="Times New Roman"/>
          <w:sz w:val="28"/>
          <w:szCs w:val="28"/>
        </w:rPr>
        <w:t xml:space="preserve"> отнесении</w:t>
      </w:r>
      <w:r w:rsidR="00097ADF" w:rsidRPr="00B36CE7">
        <w:rPr>
          <w:rFonts w:ascii="Times New Roman" w:hAnsi="Times New Roman" w:cs="Times New Roman"/>
          <w:sz w:val="28"/>
          <w:szCs w:val="28"/>
        </w:rPr>
        <w:t xml:space="preserve"> к категории субъектов малого и среднего предпринимательства, установленной </w:t>
      </w:r>
      <w:hyperlink r:id="rId20" w:history="1">
        <w:r w:rsidR="00097ADF" w:rsidRPr="00B36CE7">
          <w:rPr>
            <w:rStyle w:val="a7"/>
            <w:rFonts w:ascii="Times New Roman" w:hAnsi="Times New Roman" w:cs="Times New Roman"/>
            <w:color w:val="auto"/>
            <w:sz w:val="28"/>
            <w:szCs w:val="28"/>
            <w:u w:val="none"/>
          </w:rPr>
          <w:t>ст. 4</w:t>
        </w:r>
      </w:hyperlink>
      <w:r w:rsidR="00097ADF" w:rsidRPr="00B36CE7">
        <w:rPr>
          <w:rFonts w:ascii="Times New Roman" w:hAnsi="Times New Roman" w:cs="Times New Roman"/>
          <w:sz w:val="28"/>
          <w:szCs w:val="28"/>
        </w:rPr>
        <w:t xml:space="preserve"> Федерального закона № 209</w:t>
      </w:r>
      <w:r w:rsidR="00EC5EE8" w:rsidRPr="00B36CE7">
        <w:rPr>
          <w:rFonts w:ascii="Times New Roman" w:hAnsi="Times New Roman" w:cs="Times New Roman"/>
          <w:sz w:val="28"/>
          <w:szCs w:val="28"/>
        </w:rPr>
        <w:t xml:space="preserve">, </w:t>
      </w:r>
      <w:r w:rsidRPr="00B36CE7">
        <w:rPr>
          <w:rFonts w:ascii="Times New Roman" w:hAnsi="Times New Roman" w:cs="Times New Roman"/>
          <w:sz w:val="28"/>
          <w:szCs w:val="28"/>
        </w:rPr>
        <w:t>а также формирование проекта решения по итогам рассмотрения заявления и</w:t>
      </w:r>
      <w:proofErr w:type="gramEnd"/>
      <w:r w:rsidRPr="00B36CE7">
        <w:rPr>
          <w:rFonts w:ascii="Times New Roman" w:hAnsi="Times New Roman" w:cs="Times New Roman"/>
          <w:sz w:val="28"/>
          <w:szCs w:val="28"/>
        </w:rPr>
        <w:t xml:space="preserve"> документов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первой административной процедуры.</w:t>
      </w:r>
    </w:p>
    <w:p w:rsidR="00BA37F1" w:rsidRPr="00B36CE7" w:rsidRDefault="00BA37F1"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B36CE7">
          <w:rPr>
            <w:rStyle w:val="a7"/>
            <w:rFonts w:ascii="Times New Roman" w:hAnsi="Times New Roman" w:cs="Times New Roman"/>
            <w:color w:val="auto"/>
            <w:sz w:val="28"/>
            <w:szCs w:val="28"/>
            <w:u w:val="none"/>
          </w:rPr>
          <w:t>пунктом 2.7</w:t>
        </w:r>
      </w:hyperlink>
      <w:r w:rsidRPr="00B36CE7">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Pr>
          <w:rFonts w:ascii="Times New Roman" w:hAnsi="Times New Roman" w:cs="Times New Roman"/>
          <w:sz w:val="28"/>
          <w:szCs w:val="28"/>
        </w:rPr>
        <w:t>1</w:t>
      </w:r>
      <w:r w:rsidR="00360BC4" w:rsidRPr="00360BC4">
        <w:rPr>
          <w:rFonts w:ascii="Times New Roman" w:hAnsi="Times New Roman" w:cs="Times New Roman"/>
          <w:sz w:val="28"/>
          <w:szCs w:val="28"/>
        </w:rPr>
        <w:t>8</w:t>
      </w:r>
      <w:r w:rsidRPr="00B36CE7">
        <w:rPr>
          <w:rFonts w:ascii="Times New Roman" w:hAnsi="Times New Roman" w:cs="Times New Roman"/>
          <w:sz w:val="28"/>
          <w:szCs w:val="28"/>
        </w:rPr>
        <w:t xml:space="preserve"> дней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первой административной процедуры.</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BA37F1" w:rsidRPr="00B36CE7" w:rsidRDefault="00703BD6" w:rsidP="00097ADF">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A37F1" w:rsidRPr="00B36CE7">
        <w:rPr>
          <w:rFonts w:ascii="Times New Roman" w:hAnsi="Times New Roman" w:cs="Times New Roman"/>
          <w:sz w:val="28"/>
          <w:szCs w:val="28"/>
        </w:rPr>
        <w:t>.</w:t>
      </w:r>
      <w:r w:rsidR="006637EA" w:rsidRPr="00C24669">
        <w:rPr>
          <w:rFonts w:ascii="Times New Roman" w:hAnsi="Times New Roman" w:cs="Times New Roman"/>
          <w:sz w:val="28"/>
          <w:szCs w:val="28"/>
        </w:rPr>
        <w:t>3</w:t>
      </w:r>
      <w:r w:rsidR="00097ADF" w:rsidRPr="00AB3EE7">
        <w:rPr>
          <w:rFonts w:ascii="Times New Roman" w:hAnsi="Times New Roman" w:cs="Times New Roman"/>
          <w:sz w:val="28"/>
          <w:szCs w:val="28"/>
        </w:rPr>
        <w:t>.</w:t>
      </w:r>
      <w:r w:rsidR="00BA37F1" w:rsidRPr="00B36CE7">
        <w:rPr>
          <w:rFonts w:ascii="Times New Roman" w:hAnsi="Times New Roman" w:cs="Times New Roman"/>
          <w:sz w:val="28"/>
          <w:szCs w:val="28"/>
        </w:rPr>
        <w:t xml:space="preserve">5. Результат выполнения административной процедуры подготовка: </w:t>
      </w:r>
    </w:p>
    <w:p w:rsidR="00EC5EE8" w:rsidRPr="00B36C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договора купли-продажи муниципального имущества;</w:t>
      </w:r>
    </w:p>
    <w:p w:rsidR="00EC5EE8" w:rsidRPr="00AB3EE7" w:rsidRDefault="00EC5EE8" w:rsidP="00EC5EE8">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проекта  уведомле</w:t>
      </w:r>
      <w:r w:rsidR="00401EE8" w:rsidRPr="00B36CE7">
        <w:rPr>
          <w:rFonts w:ascii="Times New Roman" w:hAnsi="Times New Roman" w:cs="Times New Roman"/>
          <w:sz w:val="28"/>
          <w:szCs w:val="28"/>
        </w:rPr>
        <w:t>ния</w:t>
      </w:r>
      <w:r w:rsidRPr="00B36CE7">
        <w:rPr>
          <w:rFonts w:ascii="Times New Roman" w:hAnsi="Times New Roman" w:cs="Times New Roman"/>
          <w:sz w:val="28"/>
          <w:szCs w:val="28"/>
        </w:rPr>
        <w:t xml:space="preserve"> об утрате преимущественного права на при</w:t>
      </w:r>
      <w:r w:rsidR="00401EE8" w:rsidRPr="00B36CE7">
        <w:rPr>
          <w:rFonts w:ascii="Times New Roman" w:hAnsi="Times New Roman" w:cs="Times New Roman"/>
          <w:sz w:val="28"/>
          <w:szCs w:val="28"/>
        </w:rPr>
        <w:t>обретение арендуемого имущества (об отказе в предоставлении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703BD6" w:rsidRPr="00B36CE7">
        <w:rPr>
          <w:rFonts w:ascii="Times New Roman" w:hAnsi="Times New Roman" w:cs="Times New Roman"/>
          <w:sz w:val="28"/>
          <w:szCs w:val="28"/>
        </w:rPr>
        <w:t xml:space="preserve">. </w:t>
      </w:r>
      <w:r w:rsidR="008A486C" w:rsidRPr="00B36CE7">
        <w:rPr>
          <w:rFonts w:ascii="Times New Roman" w:hAnsi="Times New Roman" w:cs="Times New Roman"/>
          <w:sz w:val="28"/>
          <w:szCs w:val="28"/>
        </w:rPr>
        <w:t>Принятие решения о предоставлении муниципальной услуги или об отказе в предоставлении муниципальной услуги.</w:t>
      </w:r>
    </w:p>
    <w:p w:rsidR="008A486C" w:rsidRPr="00B36CE7" w:rsidRDefault="00703BD6"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 xml:space="preserve">2. </w:t>
      </w:r>
      <w:proofErr w:type="gramStart"/>
      <w:r w:rsidR="008A486C" w:rsidRPr="00B36CE7">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8A486C" w:rsidRPr="00B36CE7" w:rsidRDefault="0039130E" w:rsidP="008A486C">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8A486C" w:rsidRPr="00B36CE7">
        <w:rPr>
          <w:rFonts w:ascii="Times New Roman" w:hAnsi="Times New Roman" w:cs="Times New Roman"/>
          <w:sz w:val="28"/>
          <w:szCs w:val="28"/>
        </w:rPr>
        <w:t>.</w:t>
      </w:r>
      <w:r w:rsidR="006637EA" w:rsidRPr="00C24669">
        <w:rPr>
          <w:rFonts w:ascii="Times New Roman" w:hAnsi="Times New Roman" w:cs="Times New Roman"/>
          <w:sz w:val="28"/>
          <w:szCs w:val="28"/>
        </w:rPr>
        <w:t>4</w:t>
      </w:r>
      <w:r w:rsidRPr="00AB3EE7">
        <w:rPr>
          <w:rFonts w:ascii="Times New Roman" w:hAnsi="Times New Roman" w:cs="Times New Roman"/>
          <w:sz w:val="28"/>
          <w:szCs w:val="28"/>
        </w:rPr>
        <w:t>.</w:t>
      </w:r>
      <w:r w:rsidR="008A486C" w:rsidRPr="00B36CE7">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8A486C" w:rsidRPr="00B36CE7" w:rsidRDefault="00EE4283" w:rsidP="008A486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3.1.2.</w:t>
      </w:r>
      <w:r w:rsidR="006637EA" w:rsidRPr="00C24669">
        <w:rPr>
          <w:rFonts w:ascii="Times New Roman" w:hAnsi="Times New Roman" w:cs="Times New Roman"/>
          <w:sz w:val="28"/>
          <w:szCs w:val="28"/>
        </w:rPr>
        <w:t>4</w:t>
      </w:r>
      <w:r w:rsidR="008A486C" w:rsidRPr="00B36CE7">
        <w:rPr>
          <w:rFonts w:ascii="Times New Roman" w:hAnsi="Times New Roman" w:cs="Times New Roman"/>
          <w:sz w:val="28"/>
          <w:szCs w:val="28"/>
        </w:rPr>
        <w:t>.</w:t>
      </w:r>
      <w:r w:rsidR="0039130E" w:rsidRPr="00B36CE7">
        <w:rPr>
          <w:rFonts w:ascii="Times New Roman" w:hAnsi="Times New Roman" w:cs="Times New Roman"/>
          <w:sz w:val="28"/>
          <w:szCs w:val="28"/>
        </w:rPr>
        <w:t>5.</w:t>
      </w:r>
      <w:r w:rsidR="008A486C" w:rsidRPr="00B36CE7">
        <w:rPr>
          <w:rFonts w:ascii="Times New Roman" w:hAnsi="Times New Roman" w:cs="Times New Roman"/>
          <w:sz w:val="28"/>
          <w:szCs w:val="28"/>
        </w:rPr>
        <w:t xml:space="preserve"> Результат выполнения административной процедуры: подписание договора</w:t>
      </w:r>
      <w:r w:rsidR="00BB0630" w:rsidRPr="00B36CE7">
        <w:rPr>
          <w:rFonts w:ascii="Times New Roman" w:hAnsi="Times New Roman" w:cs="Times New Roman"/>
          <w:sz w:val="28"/>
          <w:szCs w:val="28"/>
        </w:rPr>
        <w:t xml:space="preserve"> купли-продажи</w:t>
      </w:r>
      <w:r w:rsidR="008A486C" w:rsidRPr="00B36CE7">
        <w:rPr>
          <w:rFonts w:ascii="Times New Roman" w:hAnsi="Times New Roman" w:cs="Times New Roman"/>
          <w:sz w:val="28"/>
          <w:szCs w:val="28"/>
        </w:rPr>
        <w:t xml:space="preserve"> или уведомления об отказе в предоставлении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B36CE7">
        <w:rPr>
          <w:rFonts w:ascii="Times New Roman" w:hAnsi="Times New Roman" w:cs="Times New Roman"/>
          <w:sz w:val="28"/>
          <w:szCs w:val="28"/>
        </w:rPr>
        <w:t>2</w:t>
      </w:r>
      <w:r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w:t>
      </w:r>
      <w:r w:rsidRPr="00B36CE7">
        <w:rPr>
          <w:rFonts w:ascii="Times New Roman" w:hAnsi="Times New Roman" w:cs="Times New Roman"/>
          <w:sz w:val="28"/>
          <w:szCs w:val="28"/>
        </w:rPr>
        <w:t xml:space="preserve"> Выдача результата.</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40D1E">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1. Основание для начала админис</w:t>
      </w:r>
      <w:r w:rsidR="00360BC4">
        <w:rPr>
          <w:rFonts w:ascii="Times New Roman" w:hAnsi="Times New Roman" w:cs="Times New Roman"/>
          <w:sz w:val="28"/>
          <w:szCs w:val="28"/>
        </w:rPr>
        <w:t>тративной процедуры: подписание</w:t>
      </w:r>
      <w:r w:rsidR="00BB0630" w:rsidRPr="00B36CE7">
        <w:rPr>
          <w:rFonts w:ascii="Times New Roman" w:hAnsi="Times New Roman" w:cs="Times New Roman"/>
          <w:sz w:val="28"/>
          <w:szCs w:val="28"/>
        </w:rPr>
        <w:t xml:space="preserve"> договор</w:t>
      </w:r>
      <w:r w:rsidR="00360BC4">
        <w:rPr>
          <w:rFonts w:ascii="Times New Roman" w:hAnsi="Times New Roman" w:cs="Times New Roman"/>
          <w:sz w:val="28"/>
          <w:szCs w:val="28"/>
        </w:rPr>
        <w:t>а</w:t>
      </w:r>
      <w:r w:rsidR="00C40D1E">
        <w:rPr>
          <w:rFonts w:ascii="Times New Roman" w:hAnsi="Times New Roman" w:cs="Times New Roman"/>
          <w:sz w:val="28"/>
          <w:szCs w:val="28"/>
        </w:rPr>
        <w:t xml:space="preserve"> купли-продажи или </w:t>
      </w:r>
      <w:r w:rsidR="00360BC4">
        <w:rPr>
          <w:rFonts w:ascii="Times New Roman" w:hAnsi="Times New Roman" w:cs="Times New Roman"/>
          <w:sz w:val="28"/>
          <w:szCs w:val="28"/>
        </w:rPr>
        <w:t>уведомления</w:t>
      </w:r>
      <w:r w:rsidR="00C40D1E">
        <w:rPr>
          <w:rFonts w:ascii="Times New Roman" w:hAnsi="Times New Roman" w:cs="Times New Roman"/>
          <w:sz w:val="28"/>
          <w:szCs w:val="28"/>
        </w:rPr>
        <w:t xml:space="preserve"> об отказе в предоставлении муниципальной услуги</w:t>
      </w:r>
      <w:r w:rsidR="00BB0630" w:rsidRPr="00B36CE7">
        <w:rPr>
          <w:rFonts w:ascii="Times New Roman" w:hAnsi="Times New Roman" w:cs="Times New Roman"/>
          <w:sz w:val="28"/>
          <w:szCs w:val="28"/>
        </w:rPr>
        <w:t>, являющееся результатом предоставления муниципальной услуги.</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EE4283">
        <w:rPr>
          <w:rFonts w:ascii="Times New Roman" w:hAnsi="Times New Roman" w:cs="Times New Roman"/>
          <w:sz w:val="28"/>
          <w:szCs w:val="28"/>
        </w:rPr>
        <w:t>2.</w:t>
      </w:r>
      <w:r w:rsidR="006637EA" w:rsidRPr="00C24669">
        <w:rPr>
          <w:rFonts w:ascii="Times New Roman" w:hAnsi="Times New Roman" w:cs="Times New Roman"/>
          <w:sz w:val="28"/>
          <w:szCs w:val="28"/>
        </w:rPr>
        <w:t>5</w:t>
      </w:r>
      <w:r w:rsidR="0039130E" w:rsidRPr="00B36CE7">
        <w:rPr>
          <w:rFonts w:ascii="Times New Roman" w:hAnsi="Times New Roman" w:cs="Times New Roman"/>
          <w:sz w:val="28"/>
          <w:szCs w:val="28"/>
        </w:rPr>
        <w:t>.2. Содержание административных действий</w:t>
      </w:r>
      <w:r w:rsidRPr="00B36CE7">
        <w:rPr>
          <w:rFonts w:ascii="Times New Roman" w:hAnsi="Times New Roman" w:cs="Times New Roman"/>
          <w:sz w:val="28"/>
          <w:szCs w:val="28"/>
        </w:rPr>
        <w:t>, продолжительность и (или) максимальный срок его выполнения:</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третьей административной процедуры.</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B36CE7">
        <w:rPr>
          <w:rFonts w:ascii="Times New Roman" w:hAnsi="Times New Roman" w:cs="Times New Roman"/>
          <w:sz w:val="28"/>
          <w:szCs w:val="28"/>
        </w:rPr>
        <w:t>с даты окончания</w:t>
      </w:r>
      <w:proofErr w:type="gramEnd"/>
      <w:r w:rsidRPr="00B36CE7">
        <w:rPr>
          <w:rFonts w:ascii="Times New Roman" w:hAnsi="Times New Roman" w:cs="Times New Roman"/>
          <w:sz w:val="28"/>
          <w:szCs w:val="28"/>
        </w:rPr>
        <w:t xml:space="preserve"> первого административного действия данной административной процедуры.</w:t>
      </w:r>
    </w:p>
    <w:p w:rsidR="00BB0630" w:rsidRPr="00B36CE7" w:rsidRDefault="0039130E"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Pr="00AB3EE7">
        <w:rPr>
          <w:rFonts w:ascii="Times New Roman" w:hAnsi="Times New Roman" w:cs="Times New Roman"/>
          <w:sz w:val="28"/>
          <w:szCs w:val="28"/>
        </w:rPr>
        <w:t>2</w:t>
      </w:r>
      <w:r w:rsidR="00BB0630" w:rsidRPr="00B36CE7">
        <w:rPr>
          <w:rFonts w:ascii="Times New Roman" w:hAnsi="Times New Roman" w:cs="Times New Roman"/>
          <w:sz w:val="28"/>
          <w:szCs w:val="28"/>
        </w:rPr>
        <w:t>.</w:t>
      </w:r>
      <w:r w:rsidR="006637EA" w:rsidRPr="00C24669">
        <w:rPr>
          <w:rFonts w:ascii="Times New Roman" w:hAnsi="Times New Roman" w:cs="Times New Roman"/>
          <w:sz w:val="28"/>
          <w:szCs w:val="28"/>
        </w:rPr>
        <w:t>5</w:t>
      </w:r>
      <w:r w:rsidRPr="00AB3EE7">
        <w:rPr>
          <w:rFonts w:ascii="Times New Roman" w:hAnsi="Times New Roman" w:cs="Times New Roman"/>
          <w:sz w:val="28"/>
          <w:szCs w:val="28"/>
        </w:rPr>
        <w:t>.</w:t>
      </w:r>
      <w:r w:rsidR="00BB0630" w:rsidRPr="00B36CE7">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BB0630" w:rsidRPr="00B36CE7" w:rsidRDefault="00BB0630" w:rsidP="00BB0630">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39130E" w:rsidRPr="00AB3EE7">
        <w:rPr>
          <w:rFonts w:ascii="Times New Roman" w:hAnsi="Times New Roman" w:cs="Times New Roman"/>
          <w:sz w:val="28"/>
          <w:szCs w:val="28"/>
        </w:rPr>
        <w:t>2</w:t>
      </w:r>
      <w:r w:rsidRPr="00B36CE7">
        <w:rPr>
          <w:rFonts w:ascii="Times New Roman" w:hAnsi="Times New Roman" w:cs="Times New Roman"/>
          <w:sz w:val="28"/>
          <w:szCs w:val="28"/>
        </w:rPr>
        <w:t>.</w:t>
      </w:r>
      <w:r w:rsidR="006637EA" w:rsidRPr="00C40D1E">
        <w:rPr>
          <w:rFonts w:ascii="Times New Roman" w:hAnsi="Times New Roman" w:cs="Times New Roman"/>
          <w:sz w:val="28"/>
          <w:szCs w:val="28"/>
        </w:rPr>
        <w:t>5</w:t>
      </w:r>
      <w:r w:rsidR="0039130E" w:rsidRPr="00AB3EE7">
        <w:rPr>
          <w:rFonts w:ascii="Times New Roman" w:hAnsi="Times New Roman" w:cs="Times New Roman"/>
          <w:sz w:val="28"/>
          <w:szCs w:val="28"/>
        </w:rPr>
        <w:t>.</w:t>
      </w:r>
      <w:r w:rsidRPr="00B36CE7">
        <w:rPr>
          <w:rFonts w:ascii="Times New Roman" w:hAnsi="Times New Roman" w:cs="Times New Roman"/>
          <w:sz w:val="28"/>
          <w:szCs w:val="28"/>
        </w:rPr>
        <w:t>4. Результат выполнения административной процедуры: направление заявителю</w:t>
      </w:r>
      <w:r w:rsidR="00C40D1E" w:rsidRPr="00C40D1E">
        <w:rPr>
          <w:rFonts w:ascii="Times New Roman" w:eastAsiaTheme="minorHAnsi" w:hAnsi="Times New Roman" w:cs="Times New Roman"/>
          <w:sz w:val="28"/>
          <w:szCs w:val="28"/>
          <w:lang w:eastAsia="en-US"/>
        </w:rPr>
        <w:t xml:space="preserve"> </w:t>
      </w:r>
      <w:r w:rsidR="00C40D1E" w:rsidRPr="00C40D1E">
        <w:rPr>
          <w:rFonts w:ascii="Times New Roman" w:hAnsi="Times New Roman" w:cs="Times New Roman"/>
          <w:sz w:val="28"/>
          <w:szCs w:val="28"/>
        </w:rPr>
        <w:t>договора купли-продажи или уведомления</w:t>
      </w:r>
      <w:r w:rsidRPr="00B36CE7">
        <w:rPr>
          <w:rFonts w:ascii="Times New Roman" w:hAnsi="Times New Roman" w:cs="Times New Roman"/>
          <w:sz w:val="28"/>
          <w:szCs w:val="28"/>
        </w:rPr>
        <w:t xml:space="preserve"> способом, указанным в заявлении.</w:t>
      </w:r>
    </w:p>
    <w:p w:rsidR="00DD1C2F" w:rsidRPr="0039130E" w:rsidRDefault="008A486C" w:rsidP="00DD1C2F">
      <w:pPr>
        <w:pStyle w:val="ConsPlusNormal"/>
        <w:ind w:firstLine="567"/>
        <w:jc w:val="both"/>
        <w:rPr>
          <w:rFonts w:ascii="Times New Roman" w:hAnsi="Times New Roman" w:cs="Times New Roman"/>
          <w:sz w:val="28"/>
          <w:szCs w:val="28"/>
        </w:rPr>
      </w:pPr>
      <w:r w:rsidRPr="0039130E">
        <w:rPr>
          <w:rFonts w:ascii="Times New Roman" w:hAnsi="Times New Roman" w:cs="Times New Roman"/>
          <w:sz w:val="28"/>
          <w:szCs w:val="28"/>
        </w:rPr>
        <w:t>Срок исполнения административной процедуры - в течение 30 (тридцати) дней со дня получения субъектом малого и среднего предпринимательства предложения.</w:t>
      </w:r>
    </w:p>
    <w:p w:rsidR="00B37B5D" w:rsidRPr="0039130E" w:rsidRDefault="008A486C"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любой день до истечения указанного срока субъект</w:t>
      </w:r>
      <w:r w:rsidR="00B37B5D" w:rsidRPr="0039130E">
        <w:rPr>
          <w:rFonts w:ascii="Times New Roman" w:hAnsi="Times New Roman" w:cs="Times New Roman"/>
          <w:sz w:val="28"/>
          <w:szCs w:val="28"/>
        </w:rPr>
        <w:t xml:space="preserve">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B37B5D" w:rsidRPr="0039130E" w:rsidRDefault="00B37B5D" w:rsidP="00B37B5D">
      <w:pPr>
        <w:pStyle w:val="ConsPlusNormal"/>
        <w:ind w:firstLine="540"/>
        <w:jc w:val="both"/>
        <w:rPr>
          <w:rFonts w:ascii="Times New Roman" w:hAnsi="Times New Roman" w:cs="Times New Roman"/>
          <w:sz w:val="28"/>
          <w:szCs w:val="28"/>
        </w:rPr>
      </w:pPr>
      <w:proofErr w:type="gramStart"/>
      <w:r w:rsidRPr="0039130E">
        <w:rPr>
          <w:rFonts w:ascii="Times New Roman" w:hAnsi="Times New Roman" w:cs="Times New Roman"/>
          <w:sz w:val="28"/>
          <w:szCs w:val="28"/>
        </w:rPr>
        <w:t xml:space="preserve">б) 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1" w:history="1">
        <w:r w:rsidRPr="0039130E">
          <w:rPr>
            <w:rStyle w:val="a7"/>
            <w:rFonts w:ascii="Times New Roman" w:hAnsi="Times New Roman" w:cs="Times New Roman"/>
            <w:color w:val="auto"/>
            <w:sz w:val="28"/>
            <w:szCs w:val="28"/>
            <w:u w:val="none"/>
          </w:rPr>
          <w:t>частью 4.1</w:t>
        </w:r>
      </w:hyperlink>
      <w:r w:rsidRPr="0039130E">
        <w:rPr>
          <w:rFonts w:ascii="Times New Roman" w:hAnsi="Times New Roman" w:cs="Times New Roman"/>
          <w:sz w:val="28"/>
          <w:szCs w:val="28"/>
        </w:rPr>
        <w:t xml:space="preserve"> статьи 4 Федерального закона № 159-ФЗ;</w:t>
      </w:r>
      <w:proofErr w:type="gramEnd"/>
    </w:p>
    <w:p w:rsidR="00B37B5D" w:rsidRPr="0039130E" w:rsidRDefault="00B37B5D" w:rsidP="00B37B5D">
      <w:pPr>
        <w:pStyle w:val="ConsPlusNormal"/>
        <w:ind w:firstLine="540"/>
        <w:jc w:val="both"/>
        <w:rPr>
          <w:rFonts w:ascii="Times New Roman" w:hAnsi="Times New Roman" w:cs="Times New Roman"/>
          <w:sz w:val="28"/>
          <w:szCs w:val="28"/>
        </w:rPr>
      </w:pPr>
      <w:r w:rsidRPr="0039130E">
        <w:rPr>
          <w:rFonts w:ascii="Times New Roman" w:hAnsi="Times New Roman" w:cs="Times New Roman"/>
          <w:sz w:val="28"/>
          <w:szCs w:val="28"/>
        </w:rPr>
        <w:t>в)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B37B5D" w:rsidRDefault="00B37B5D" w:rsidP="004358D0">
      <w:pPr>
        <w:pStyle w:val="ConsPlusNormal"/>
        <w:ind w:firstLine="540"/>
        <w:jc w:val="both"/>
        <w:rPr>
          <w:rFonts w:ascii="Times New Roman" w:hAnsi="Times New Roman" w:cs="Times New Roman"/>
          <w:sz w:val="28"/>
          <w:szCs w:val="28"/>
        </w:rPr>
      </w:pP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4358D0">
        <w:rPr>
          <w:rFonts w:ascii="Times New Roman" w:hAnsi="Times New Roman" w:cs="Times New Roman"/>
          <w:sz w:val="28"/>
          <w:szCs w:val="28"/>
        </w:rPr>
        <w:t>.1.3</w:t>
      </w:r>
      <w:r w:rsidRPr="00BB0630">
        <w:rPr>
          <w:rFonts w:ascii="Times New Roman" w:hAnsi="Times New Roman" w:cs="Times New Roman"/>
          <w:sz w:val="28"/>
          <w:szCs w:val="28"/>
        </w:rPr>
        <w:t>. В случае</w:t>
      </w:r>
      <w:proofErr w:type="gramStart"/>
      <w:r w:rsidR="007563B1" w:rsidRPr="007563B1">
        <w:rPr>
          <w:rFonts w:ascii="Times New Roman" w:hAnsi="Times New Roman" w:cs="Times New Roman"/>
          <w:sz w:val="28"/>
          <w:szCs w:val="28"/>
        </w:rPr>
        <w:t>,</w:t>
      </w:r>
      <w:proofErr w:type="gramEnd"/>
      <w:r w:rsidRPr="00BB0630">
        <w:rPr>
          <w:rFonts w:ascii="Times New Roman" w:hAnsi="Times New Roman" w:cs="Times New Roman"/>
          <w:sz w:val="28"/>
          <w:szCs w:val="28"/>
        </w:rPr>
        <w:t xml:space="preserve"> если объект недвижимости не включен в </w:t>
      </w:r>
      <w:r w:rsidR="005268AD" w:rsidRPr="005268AD">
        <w:rPr>
          <w:rFonts w:ascii="Times New Roman" w:hAnsi="Times New Roman" w:cs="Times New Roman"/>
          <w:sz w:val="28"/>
          <w:szCs w:val="28"/>
        </w:rPr>
        <w:t>прогнозный план (</w:t>
      </w:r>
      <w:r w:rsidRPr="00BB0630">
        <w:rPr>
          <w:rFonts w:ascii="Times New Roman" w:hAnsi="Times New Roman" w:cs="Times New Roman"/>
          <w:sz w:val="28"/>
          <w:szCs w:val="28"/>
        </w:rPr>
        <w:t>программу</w:t>
      </w:r>
      <w:r w:rsidR="005268AD" w:rsidRPr="005268AD">
        <w:rPr>
          <w:rFonts w:ascii="Times New Roman" w:hAnsi="Times New Roman" w:cs="Times New Roman"/>
          <w:sz w:val="28"/>
          <w:szCs w:val="28"/>
        </w:rPr>
        <w:t>)</w:t>
      </w:r>
      <w:r w:rsidRPr="00BB0630">
        <w:rPr>
          <w:rFonts w:ascii="Times New Roman" w:hAnsi="Times New Roman" w:cs="Times New Roman"/>
          <w:sz w:val="28"/>
          <w:szCs w:val="28"/>
        </w:rPr>
        <w:t xml:space="preserve"> приватизации: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 Прием и регистрация заявления о предоставлении муниципальной услуги.</w:t>
      </w:r>
    </w:p>
    <w:p w:rsidR="004358D0" w:rsidRPr="004358D0" w:rsidRDefault="004358D0" w:rsidP="00360BC4">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.1. Основание для нача</w:t>
      </w:r>
      <w:r w:rsidR="00360BC4">
        <w:rPr>
          <w:rFonts w:ascii="Times New Roman" w:hAnsi="Times New Roman" w:cs="Times New Roman"/>
          <w:sz w:val="28"/>
          <w:szCs w:val="28"/>
        </w:rPr>
        <w:t xml:space="preserve">ла административной процедуры: </w:t>
      </w:r>
      <w:r w:rsidRPr="004358D0">
        <w:rPr>
          <w:rFonts w:ascii="Times New Roman" w:hAnsi="Times New Roman" w:cs="Times New Roman"/>
          <w:sz w:val="28"/>
          <w:szCs w:val="28"/>
        </w:rPr>
        <w:t xml:space="preserve"> поступление в ОМСУ заявления и документов, предусмотренных </w:t>
      </w:r>
      <w:hyperlink r:id="rId22" w:history="1">
        <w:r w:rsidRPr="00D643DB">
          <w:rPr>
            <w:rStyle w:val="a7"/>
            <w:rFonts w:ascii="Times New Roman" w:hAnsi="Times New Roman" w:cs="Times New Roman"/>
            <w:color w:val="auto"/>
            <w:sz w:val="28"/>
            <w:szCs w:val="28"/>
            <w:u w:val="none"/>
          </w:rPr>
          <w:t>п. 2.</w:t>
        </w:r>
      </w:hyperlink>
      <w:r w:rsidRPr="00D643DB">
        <w:rPr>
          <w:rFonts w:ascii="Times New Roman" w:hAnsi="Times New Roman" w:cs="Times New Roman"/>
          <w:sz w:val="28"/>
          <w:szCs w:val="28"/>
        </w:rPr>
        <w:t>6</w:t>
      </w:r>
      <w:r w:rsidRPr="004358D0">
        <w:rPr>
          <w:rFonts w:ascii="Times New Roman" w:hAnsi="Times New Roman" w:cs="Times New Roman"/>
          <w:sz w:val="28"/>
          <w:szCs w:val="28"/>
        </w:rPr>
        <w:t xml:space="preserve"> настоящего административного регламента;</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w:t>
      </w:r>
      <w:r w:rsidR="00B36CE7">
        <w:rPr>
          <w:rFonts w:ascii="Times New Roman" w:hAnsi="Times New Roman" w:cs="Times New Roman"/>
          <w:sz w:val="28"/>
          <w:szCs w:val="28"/>
        </w:rPr>
        <w:t>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1</w:t>
      </w:r>
      <w:r w:rsidRPr="004358D0">
        <w:rPr>
          <w:rFonts w:ascii="Times New Roman" w:hAnsi="Times New Roman" w:cs="Times New Roman"/>
          <w:sz w:val="28"/>
          <w:szCs w:val="28"/>
        </w:rPr>
        <w:t>.4.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 Рассмотрение документов о предоставлении муниципальной услуги.</w:t>
      </w:r>
    </w:p>
    <w:p w:rsidR="004358D0" w:rsidRP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3.1.3.</w:t>
      </w:r>
      <w:r w:rsidR="00B36CE7" w:rsidRPr="00AB3EE7">
        <w:rPr>
          <w:rFonts w:ascii="Times New Roman" w:hAnsi="Times New Roman" w:cs="Times New Roman"/>
          <w:sz w:val="28"/>
          <w:szCs w:val="28"/>
        </w:rPr>
        <w:t>2</w:t>
      </w:r>
      <w:r w:rsidRPr="004358D0">
        <w:rPr>
          <w:rFonts w:ascii="Times New Roman" w:hAnsi="Times New Roman" w:cs="Times New Roman"/>
          <w:sz w:val="28"/>
          <w:szCs w:val="28"/>
        </w:rPr>
        <w:t>.1.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 xml:space="preserve">.2. Содержание </w:t>
      </w:r>
      <w:r w:rsidR="00B36CE7">
        <w:rPr>
          <w:rFonts w:ascii="Times New Roman" w:hAnsi="Times New Roman" w:cs="Times New Roman"/>
          <w:sz w:val="28"/>
          <w:szCs w:val="28"/>
        </w:rPr>
        <w:t>административных действий</w:t>
      </w:r>
      <w:r w:rsidR="004358D0" w:rsidRPr="004358D0">
        <w:rPr>
          <w:rFonts w:ascii="Times New Roman" w:hAnsi="Times New Roman" w:cs="Times New Roman"/>
          <w:sz w:val="28"/>
          <w:szCs w:val="28"/>
        </w:rPr>
        <w:t>, продолжительность и (или) максимальный срок его (их) выполнения:</w:t>
      </w:r>
    </w:p>
    <w:p w:rsidR="004358D0" w:rsidRPr="004358D0" w:rsidRDefault="004358D0" w:rsidP="004358D0">
      <w:pPr>
        <w:pStyle w:val="ConsPlusNormal"/>
        <w:ind w:firstLine="540"/>
        <w:jc w:val="both"/>
        <w:rPr>
          <w:rFonts w:ascii="Times New Roman" w:hAnsi="Times New Roman" w:cs="Times New Roman"/>
          <w:sz w:val="28"/>
          <w:szCs w:val="28"/>
        </w:rPr>
      </w:pPr>
      <w:proofErr w:type="gramStart"/>
      <w:r w:rsidRPr="004358D0">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в том числе на соответствие заявителя требованиям об отнесении к категории субъектов малого и среднего предпринимательства, установленной </w:t>
      </w:r>
      <w:hyperlink r:id="rId23" w:history="1">
        <w:r w:rsidRPr="004358D0">
          <w:rPr>
            <w:rStyle w:val="a7"/>
            <w:rFonts w:ascii="Times New Roman" w:hAnsi="Times New Roman" w:cs="Times New Roman"/>
            <w:color w:val="auto"/>
            <w:sz w:val="28"/>
            <w:szCs w:val="28"/>
            <w:u w:val="none"/>
          </w:rPr>
          <w:t>ст. 4</w:t>
        </w:r>
      </w:hyperlink>
      <w:r w:rsidRPr="004358D0">
        <w:rPr>
          <w:rFonts w:ascii="Times New Roman" w:hAnsi="Times New Roman" w:cs="Times New Roman"/>
          <w:sz w:val="28"/>
          <w:szCs w:val="28"/>
        </w:rPr>
        <w:t xml:space="preserve"> Федерального закона № 209, а также формирование проекта решения по итогам рассмотрения заявления и</w:t>
      </w:r>
      <w:proofErr w:type="gramEnd"/>
      <w:r w:rsidRPr="004358D0">
        <w:rPr>
          <w:rFonts w:ascii="Times New Roman" w:hAnsi="Times New Roman" w:cs="Times New Roman"/>
          <w:sz w:val="28"/>
          <w:szCs w:val="28"/>
        </w:rPr>
        <w:t xml:space="preserve"> документов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w:t>
      </w:r>
      <w:proofErr w:type="gramStart"/>
      <w:r w:rsidRPr="004358D0">
        <w:rPr>
          <w:rFonts w:ascii="Times New Roman" w:hAnsi="Times New Roman" w:cs="Times New Roman"/>
          <w:sz w:val="28"/>
          <w:szCs w:val="28"/>
        </w:rPr>
        <w:t>с даты окончания</w:t>
      </w:r>
      <w:proofErr w:type="gramEnd"/>
      <w:r w:rsidRPr="004358D0">
        <w:rPr>
          <w:rFonts w:ascii="Times New Roman" w:hAnsi="Times New Roman" w:cs="Times New Roman"/>
          <w:sz w:val="28"/>
          <w:szCs w:val="28"/>
        </w:rPr>
        <w:t xml:space="preserve"> первой административной процедуры.</w:t>
      </w:r>
    </w:p>
    <w:p w:rsidR="004358D0" w:rsidRDefault="004358D0" w:rsidP="004358D0">
      <w:pPr>
        <w:pStyle w:val="ConsPlusNormal"/>
        <w:ind w:firstLine="540"/>
        <w:jc w:val="both"/>
        <w:rPr>
          <w:rFonts w:ascii="Times New Roman" w:hAnsi="Times New Roman" w:cs="Times New Roman"/>
          <w:sz w:val="28"/>
          <w:szCs w:val="28"/>
        </w:rPr>
      </w:pPr>
      <w:r w:rsidRPr="004358D0">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4358D0">
          <w:rPr>
            <w:rStyle w:val="a7"/>
            <w:rFonts w:ascii="Times New Roman" w:hAnsi="Times New Roman" w:cs="Times New Roman"/>
            <w:color w:val="auto"/>
            <w:sz w:val="28"/>
            <w:szCs w:val="28"/>
            <w:u w:val="none"/>
          </w:rPr>
          <w:t>пунктом 2.7</w:t>
        </w:r>
      </w:hyperlink>
      <w:r w:rsidRPr="004358D0">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60BC4">
        <w:rPr>
          <w:rFonts w:ascii="Times New Roman" w:hAnsi="Times New Roman" w:cs="Times New Roman"/>
          <w:sz w:val="28"/>
          <w:szCs w:val="28"/>
        </w:rPr>
        <w:t>18</w:t>
      </w:r>
      <w:r w:rsidRPr="004358D0">
        <w:rPr>
          <w:rFonts w:ascii="Times New Roman" w:hAnsi="Times New Roman" w:cs="Times New Roman"/>
          <w:sz w:val="28"/>
          <w:szCs w:val="28"/>
        </w:rPr>
        <w:t xml:space="preserve"> дней </w:t>
      </w:r>
      <w:proofErr w:type="gramStart"/>
      <w:r w:rsidRPr="004358D0">
        <w:rPr>
          <w:rFonts w:ascii="Times New Roman" w:hAnsi="Times New Roman" w:cs="Times New Roman"/>
          <w:sz w:val="28"/>
          <w:szCs w:val="28"/>
        </w:rPr>
        <w:t>с даты окончания</w:t>
      </w:r>
      <w:proofErr w:type="gramEnd"/>
      <w:r w:rsidRPr="004358D0">
        <w:rPr>
          <w:rFonts w:ascii="Times New Roman" w:hAnsi="Times New Roman" w:cs="Times New Roman"/>
          <w:sz w:val="28"/>
          <w:szCs w:val="28"/>
        </w:rPr>
        <w:t xml:space="preserve"> первой административной процедуры.</w:t>
      </w:r>
    </w:p>
    <w:p w:rsidR="004358D0" w:rsidRPr="00BB0630" w:rsidRDefault="004358D0" w:rsidP="004358D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действие</w:t>
      </w:r>
      <w:r w:rsidRPr="004358D0">
        <w:rPr>
          <w:rFonts w:ascii="Times New Roman" w:hAnsi="Times New Roman" w:cs="Times New Roman"/>
          <w:sz w:val="28"/>
          <w:szCs w:val="28"/>
        </w:rPr>
        <w:t xml:space="preserve">: </w:t>
      </w:r>
      <w:r>
        <w:rPr>
          <w:rFonts w:ascii="Times New Roman" w:hAnsi="Times New Roman" w:cs="Times New Roman"/>
          <w:sz w:val="28"/>
          <w:szCs w:val="28"/>
        </w:rPr>
        <w:t>заключение</w:t>
      </w:r>
      <w:r w:rsidRPr="00BB0630">
        <w:rPr>
          <w:rFonts w:ascii="Times New Roman" w:hAnsi="Times New Roman" w:cs="Times New Roman"/>
          <w:sz w:val="28"/>
          <w:szCs w:val="28"/>
        </w:rPr>
        <w:t xml:space="preserve"> с независимым оценщиком договор</w:t>
      </w:r>
      <w:r>
        <w:rPr>
          <w:rFonts w:ascii="Times New Roman" w:hAnsi="Times New Roman" w:cs="Times New Roman"/>
          <w:sz w:val="28"/>
          <w:szCs w:val="28"/>
        </w:rPr>
        <w:t>а</w:t>
      </w:r>
      <w:r w:rsidRPr="00BB0630">
        <w:rPr>
          <w:rFonts w:ascii="Times New Roman" w:hAnsi="Times New Roman" w:cs="Times New Roman"/>
          <w:sz w:val="28"/>
          <w:szCs w:val="28"/>
        </w:rPr>
        <w:t xml:space="preserve"> на проведение оценки рыночной стоимости арендуемого имущества в порядке, установленном Федеральным </w:t>
      </w:r>
      <w:hyperlink r:id="rId24" w:history="1">
        <w:r w:rsidRPr="004358D0">
          <w:rPr>
            <w:rStyle w:val="a7"/>
            <w:rFonts w:ascii="Times New Roman" w:hAnsi="Times New Roman" w:cs="Times New Roman"/>
            <w:color w:val="auto"/>
            <w:sz w:val="28"/>
            <w:szCs w:val="28"/>
            <w:u w:val="none"/>
          </w:rPr>
          <w:t>законом</w:t>
        </w:r>
      </w:hyperlink>
      <w:r w:rsidRPr="00BB0630">
        <w:rPr>
          <w:rFonts w:ascii="Times New Roman" w:hAnsi="Times New Roman" w:cs="Times New Roman"/>
          <w:sz w:val="28"/>
          <w:szCs w:val="28"/>
        </w:rPr>
        <w:t xml:space="preserve"> «Об оценочной деятельности в Российской Федерации»</w:t>
      </w:r>
      <w:r w:rsidR="00590FE3" w:rsidRPr="00590FE3">
        <w:rPr>
          <w:rFonts w:ascii="Times New Roman" w:eastAsiaTheme="minorHAnsi" w:hAnsi="Times New Roman" w:cs="Times New Roman"/>
          <w:sz w:val="28"/>
          <w:szCs w:val="28"/>
          <w:lang w:eastAsia="en-US"/>
        </w:rPr>
        <w:t xml:space="preserve"> </w:t>
      </w:r>
      <w:r w:rsidR="00590FE3" w:rsidRPr="00590FE3">
        <w:rPr>
          <w:rFonts w:ascii="Times New Roman" w:hAnsi="Times New Roman" w:cs="Times New Roman"/>
          <w:sz w:val="28"/>
          <w:szCs w:val="28"/>
        </w:rPr>
        <w:t>в двухмесячный срок с даты поступления (регистрации) заявления в ОМСУ</w:t>
      </w:r>
      <w:r w:rsidRPr="00BB0630">
        <w:rPr>
          <w:rFonts w:ascii="Times New Roman" w:hAnsi="Times New Roman" w:cs="Times New Roman"/>
          <w:sz w:val="28"/>
          <w:szCs w:val="28"/>
        </w:rPr>
        <w:t xml:space="preserve">, </w:t>
      </w:r>
      <w:r w:rsidR="002548E4">
        <w:rPr>
          <w:rFonts w:ascii="Times New Roman" w:hAnsi="Times New Roman" w:cs="Times New Roman"/>
          <w:sz w:val="28"/>
          <w:szCs w:val="28"/>
        </w:rPr>
        <w:t>в</w:t>
      </w:r>
      <w:r w:rsidRPr="00BB0630">
        <w:rPr>
          <w:rFonts w:ascii="Times New Roman" w:hAnsi="Times New Roman" w:cs="Times New Roman"/>
          <w:sz w:val="28"/>
          <w:szCs w:val="28"/>
        </w:rPr>
        <w:t xml:space="preserve"> случае </w:t>
      </w:r>
      <w:r w:rsidR="002548E4" w:rsidRPr="00BB0630">
        <w:rPr>
          <w:rFonts w:ascii="Times New Roman" w:hAnsi="Times New Roman" w:cs="Times New Roman"/>
          <w:sz w:val="28"/>
          <w:szCs w:val="28"/>
        </w:rPr>
        <w:t xml:space="preserve">соответствия заявителя требованиям, установленным </w:t>
      </w:r>
      <w:hyperlink r:id="rId25" w:history="1">
        <w:r w:rsidR="002548E4" w:rsidRPr="004358D0">
          <w:rPr>
            <w:rStyle w:val="a7"/>
            <w:rFonts w:ascii="Times New Roman" w:hAnsi="Times New Roman" w:cs="Times New Roman"/>
            <w:color w:val="auto"/>
            <w:sz w:val="28"/>
            <w:szCs w:val="28"/>
            <w:u w:val="none"/>
          </w:rPr>
          <w:t>ст. 3</w:t>
        </w:r>
      </w:hyperlink>
      <w:r w:rsidR="002548E4" w:rsidRPr="004358D0">
        <w:rPr>
          <w:rFonts w:ascii="Times New Roman" w:hAnsi="Times New Roman" w:cs="Times New Roman"/>
          <w:sz w:val="28"/>
          <w:szCs w:val="28"/>
        </w:rPr>
        <w:t xml:space="preserve"> </w:t>
      </w:r>
      <w:r w:rsidR="002548E4" w:rsidRPr="00BB0630">
        <w:rPr>
          <w:rFonts w:ascii="Times New Roman" w:hAnsi="Times New Roman" w:cs="Times New Roman"/>
          <w:sz w:val="28"/>
          <w:szCs w:val="28"/>
        </w:rPr>
        <w:t>Федерального закона № 159-ФЗ</w:t>
      </w:r>
      <w:r w:rsidR="002548E4">
        <w:rPr>
          <w:rFonts w:ascii="Times New Roman" w:hAnsi="Times New Roman" w:cs="Times New Roman"/>
          <w:sz w:val="28"/>
          <w:szCs w:val="28"/>
        </w:rPr>
        <w:t xml:space="preserve"> и представления</w:t>
      </w:r>
      <w:r w:rsidR="002548E4" w:rsidRPr="00BB0630">
        <w:rPr>
          <w:rFonts w:ascii="Times New Roman" w:hAnsi="Times New Roman" w:cs="Times New Roman"/>
          <w:sz w:val="28"/>
          <w:szCs w:val="28"/>
        </w:rPr>
        <w:t xml:space="preserve"> </w:t>
      </w:r>
      <w:r w:rsidR="002548E4" w:rsidRPr="002548E4">
        <w:rPr>
          <w:rFonts w:ascii="Times New Roman" w:hAnsi="Times New Roman" w:cs="Times New Roman"/>
          <w:sz w:val="28"/>
          <w:szCs w:val="28"/>
        </w:rPr>
        <w:t xml:space="preserve">документов, предусмотренных </w:t>
      </w:r>
      <w:hyperlink w:anchor="P215" w:history="1">
        <w:r w:rsidR="002548E4" w:rsidRPr="002548E4">
          <w:rPr>
            <w:rStyle w:val="a7"/>
            <w:rFonts w:ascii="Times New Roman" w:hAnsi="Times New Roman" w:cs="Times New Roman"/>
            <w:color w:val="auto"/>
            <w:sz w:val="28"/>
            <w:szCs w:val="28"/>
            <w:u w:val="none"/>
          </w:rPr>
          <w:t>пунктом 2.</w:t>
        </w:r>
      </w:hyperlink>
      <w:r w:rsidR="002548E4">
        <w:rPr>
          <w:rFonts w:ascii="Times New Roman" w:hAnsi="Times New Roman" w:cs="Times New Roman"/>
          <w:sz w:val="28"/>
          <w:szCs w:val="28"/>
        </w:rPr>
        <w:t>6</w:t>
      </w:r>
      <w:r w:rsidR="002548E4" w:rsidRPr="002548E4">
        <w:rPr>
          <w:rFonts w:ascii="Times New Roman" w:hAnsi="Times New Roman" w:cs="Times New Roman"/>
          <w:sz w:val="28"/>
          <w:szCs w:val="28"/>
        </w:rPr>
        <w:t xml:space="preserve"> настоящего административного регламента</w:t>
      </w:r>
      <w:r w:rsidR="002C09B6">
        <w:rPr>
          <w:rFonts w:ascii="Times New Roman" w:hAnsi="Times New Roman" w:cs="Times New Roman"/>
          <w:sz w:val="28"/>
          <w:szCs w:val="28"/>
        </w:rPr>
        <w:t xml:space="preserve"> или подготовка проекта</w:t>
      </w:r>
      <w:r w:rsidR="002C09B6" w:rsidRPr="00BB0630">
        <w:rPr>
          <w:rFonts w:ascii="Times New Roman" w:hAnsi="Times New Roman" w:cs="Times New Roman"/>
          <w:sz w:val="28"/>
          <w:szCs w:val="28"/>
        </w:rPr>
        <w:t xml:space="preserve"> уведомления</w:t>
      </w:r>
      <w:proofErr w:type="gramEnd"/>
      <w:r w:rsidR="002C09B6" w:rsidRPr="00BB0630">
        <w:rPr>
          <w:rFonts w:ascii="Times New Roman" w:hAnsi="Times New Roman" w:cs="Times New Roman"/>
          <w:sz w:val="28"/>
          <w:szCs w:val="28"/>
        </w:rPr>
        <w:t xml:space="preserve"> об отказе в приобретении арендуемого имущества с указанием причин отказа</w:t>
      </w:r>
      <w:r w:rsidR="002C09B6">
        <w:rPr>
          <w:rFonts w:ascii="Times New Roman" w:hAnsi="Times New Roman" w:cs="Times New Roman"/>
          <w:sz w:val="28"/>
          <w:szCs w:val="28"/>
        </w:rPr>
        <w:t xml:space="preserve">, в случае </w:t>
      </w:r>
      <w:proofErr w:type="gramStart"/>
      <w:r w:rsidR="002C09B6">
        <w:rPr>
          <w:rFonts w:ascii="Times New Roman" w:hAnsi="Times New Roman" w:cs="Times New Roman"/>
          <w:sz w:val="28"/>
          <w:szCs w:val="28"/>
        </w:rPr>
        <w:t>не соответствия</w:t>
      </w:r>
      <w:proofErr w:type="gramEnd"/>
      <w:r w:rsidR="002C09B6">
        <w:rPr>
          <w:rFonts w:ascii="Times New Roman" w:hAnsi="Times New Roman" w:cs="Times New Roman"/>
          <w:sz w:val="28"/>
          <w:szCs w:val="28"/>
        </w:rPr>
        <w:t xml:space="preserve"> заявителя </w:t>
      </w:r>
      <w:r w:rsidR="002C09B6" w:rsidRPr="00BB0630">
        <w:rPr>
          <w:rFonts w:ascii="Times New Roman" w:hAnsi="Times New Roman" w:cs="Times New Roman"/>
          <w:sz w:val="28"/>
          <w:szCs w:val="28"/>
        </w:rPr>
        <w:t xml:space="preserve">требованиям, установленным </w:t>
      </w:r>
      <w:hyperlink r:id="rId26" w:history="1">
        <w:r w:rsidR="002C09B6" w:rsidRPr="004358D0">
          <w:rPr>
            <w:rStyle w:val="a7"/>
            <w:rFonts w:ascii="Times New Roman" w:hAnsi="Times New Roman" w:cs="Times New Roman"/>
            <w:color w:val="auto"/>
            <w:sz w:val="28"/>
            <w:szCs w:val="28"/>
            <w:u w:val="none"/>
          </w:rPr>
          <w:t>ст. 3</w:t>
        </w:r>
      </w:hyperlink>
      <w:r w:rsidR="002C09B6" w:rsidRPr="004358D0">
        <w:rPr>
          <w:rFonts w:ascii="Times New Roman" w:hAnsi="Times New Roman" w:cs="Times New Roman"/>
          <w:sz w:val="28"/>
          <w:szCs w:val="28"/>
        </w:rPr>
        <w:t xml:space="preserve"> </w:t>
      </w:r>
      <w:r w:rsidR="002C09B6" w:rsidRPr="00BB0630">
        <w:rPr>
          <w:rFonts w:ascii="Times New Roman" w:hAnsi="Times New Roman" w:cs="Times New Roman"/>
          <w:sz w:val="28"/>
          <w:szCs w:val="28"/>
        </w:rPr>
        <w:t>Федерального закона № 159-ФЗ</w:t>
      </w:r>
      <w:r w:rsidRPr="00BB0630">
        <w:rPr>
          <w:rFonts w:ascii="Times New Roman" w:hAnsi="Times New Roman" w:cs="Times New Roman"/>
          <w:sz w:val="28"/>
          <w:szCs w:val="28"/>
        </w:rPr>
        <w:t>.</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формирование проекта решения.</w:t>
      </w:r>
    </w:p>
    <w:p w:rsidR="004358D0" w:rsidRPr="004358D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3.1.3.</w:t>
      </w:r>
      <w:r w:rsidRPr="00C24669">
        <w:rPr>
          <w:rFonts w:ascii="Times New Roman" w:hAnsi="Times New Roman" w:cs="Times New Roman"/>
          <w:sz w:val="28"/>
          <w:szCs w:val="28"/>
        </w:rPr>
        <w:t>2</w:t>
      </w:r>
      <w:r w:rsidR="004358D0" w:rsidRPr="004358D0">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4358D0" w:rsidRPr="00B36CE7" w:rsidRDefault="002548E4" w:rsidP="00BB0630">
      <w:pPr>
        <w:pStyle w:val="ConsPlusNormal"/>
        <w:ind w:firstLine="540"/>
        <w:rPr>
          <w:rFonts w:ascii="Times New Roman" w:hAnsi="Times New Roman" w:cs="Times New Roman"/>
          <w:sz w:val="28"/>
          <w:szCs w:val="28"/>
        </w:rPr>
      </w:pPr>
      <w:r w:rsidRPr="002548E4">
        <w:rPr>
          <w:rFonts w:ascii="Times New Roman" w:hAnsi="Times New Roman" w:cs="Times New Roman"/>
          <w:sz w:val="28"/>
          <w:szCs w:val="28"/>
        </w:rPr>
        <w:t>3.1.3.</w:t>
      </w:r>
      <w:r w:rsidR="006637EA" w:rsidRPr="00C24669">
        <w:rPr>
          <w:rFonts w:ascii="Times New Roman" w:hAnsi="Times New Roman" w:cs="Times New Roman"/>
          <w:sz w:val="28"/>
          <w:szCs w:val="28"/>
        </w:rPr>
        <w:t>2</w:t>
      </w:r>
      <w:r w:rsidRPr="002548E4">
        <w:rPr>
          <w:rFonts w:ascii="Times New Roman" w:hAnsi="Times New Roman" w:cs="Times New Roman"/>
          <w:sz w:val="28"/>
          <w:szCs w:val="28"/>
        </w:rPr>
        <w:t>.</w:t>
      </w:r>
      <w:r w:rsidR="00B36CE7">
        <w:rPr>
          <w:rFonts w:ascii="Times New Roman" w:hAnsi="Times New Roman" w:cs="Times New Roman"/>
          <w:sz w:val="28"/>
          <w:szCs w:val="28"/>
        </w:rPr>
        <w:t>5</w:t>
      </w:r>
      <w:r w:rsidR="00B36CE7" w:rsidRPr="00B36CE7">
        <w:rPr>
          <w:rFonts w:ascii="Times New Roman" w:hAnsi="Times New Roman" w:cs="Times New Roman"/>
          <w:sz w:val="28"/>
          <w:szCs w:val="28"/>
        </w:rPr>
        <w:t>.</w:t>
      </w:r>
      <w:r w:rsidRPr="002548E4">
        <w:rPr>
          <w:rFonts w:ascii="Times New Roman" w:hAnsi="Times New Roman" w:cs="Times New Roman"/>
          <w:sz w:val="28"/>
          <w:szCs w:val="28"/>
        </w:rPr>
        <w:t xml:space="preserve"> Результат выполнения административной процедуры:</w:t>
      </w:r>
    </w:p>
    <w:p w:rsidR="00BB0630" w:rsidRPr="00BB0630" w:rsidRDefault="002548E4" w:rsidP="004358D0">
      <w:pPr>
        <w:pStyle w:val="ConsPlusNormal"/>
        <w:ind w:firstLine="540"/>
        <w:jc w:val="both"/>
        <w:rPr>
          <w:rFonts w:ascii="Times New Roman" w:hAnsi="Times New Roman" w:cs="Times New Roman"/>
          <w:sz w:val="28"/>
          <w:szCs w:val="28"/>
        </w:rPr>
      </w:pPr>
      <w:r w:rsidRPr="002548E4">
        <w:rPr>
          <w:rFonts w:ascii="Times New Roman" w:hAnsi="Times New Roman" w:cs="Times New Roman"/>
          <w:sz w:val="28"/>
          <w:szCs w:val="28"/>
        </w:rPr>
        <w:t xml:space="preserve">- </w:t>
      </w:r>
      <w:r>
        <w:rPr>
          <w:rFonts w:ascii="Times New Roman" w:hAnsi="Times New Roman" w:cs="Times New Roman"/>
          <w:sz w:val="28"/>
          <w:szCs w:val="28"/>
        </w:rPr>
        <w:t>з</w:t>
      </w:r>
      <w:r w:rsidR="00BB0630" w:rsidRPr="00BB0630">
        <w:rPr>
          <w:rFonts w:ascii="Times New Roman" w:hAnsi="Times New Roman" w:cs="Times New Roman"/>
          <w:sz w:val="28"/>
          <w:szCs w:val="28"/>
        </w:rPr>
        <w:t>аключение договора на проведение оценки рыночной стоимости арендуемого имущества;</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 проекта</w:t>
      </w:r>
      <w:r w:rsidR="00BB0630" w:rsidRPr="00BB0630">
        <w:rPr>
          <w:rFonts w:ascii="Times New Roman" w:hAnsi="Times New Roman" w:cs="Times New Roman"/>
          <w:sz w:val="28"/>
          <w:szCs w:val="28"/>
        </w:rPr>
        <w:t xml:space="preserve"> уведомления об отказе в приобретении арендуемого имущества с указанием причин отказа.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w:t>
      </w:r>
      <w:r w:rsidR="00BB0630" w:rsidRPr="00BB0630">
        <w:rPr>
          <w:rFonts w:ascii="Times New Roman" w:hAnsi="Times New Roman" w:cs="Times New Roman"/>
          <w:sz w:val="28"/>
          <w:szCs w:val="28"/>
        </w:rPr>
        <w:t xml:space="preserve">аключение договора на проведение оценки рыночной стоимости арендуемого имущества - в двухмесячный срок </w:t>
      </w:r>
      <w:proofErr w:type="gramStart"/>
      <w:r w:rsidR="00BB0630" w:rsidRPr="00BB0630">
        <w:rPr>
          <w:rFonts w:ascii="Times New Roman" w:hAnsi="Times New Roman" w:cs="Times New Roman"/>
          <w:sz w:val="28"/>
          <w:szCs w:val="28"/>
        </w:rPr>
        <w:t xml:space="preserve">с даты </w:t>
      </w:r>
      <w:r w:rsidR="00F020E4">
        <w:rPr>
          <w:rFonts w:ascii="Times New Roman" w:hAnsi="Times New Roman" w:cs="Times New Roman"/>
          <w:sz w:val="28"/>
          <w:szCs w:val="28"/>
        </w:rPr>
        <w:t>посту</w:t>
      </w:r>
      <w:r>
        <w:rPr>
          <w:rFonts w:ascii="Times New Roman" w:hAnsi="Times New Roman" w:cs="Times New Roman"/>
          <w:sz w:val="28"/>
          <w:szCs w:val="28"/>
        </w:rPr>
        <w:t>пления</w:t>
      </w:r>
      <w:proofErr w:type="gramEnd"/>
      <w:r>
        <w:rPr>
          <w:rFonts w:ascii="Times New Roman" w:hAnsi="Times New Roman" w:cs="Times New Roman"/>
          <w:sz w:val="28"/>
          <w:szCs w:val="28"/>
        </w:rPr>
        <w:t xml:space="preserve"> (</w:t>
      </w:r>
      <w:r w:rsidR="00BB0630" w:rsidRPr="00BB0630">
        <w:rPr>
          <w:rFonts w:ascii="Times New Roman" w:hAnsi="Times New Roman" w:cs="Times New Roman"/>
          <w:sz w:val="28"/>
          <w:szCs w:val="28"/>
        </w:rPr>
        <w:t>регистрации</w:t>
      </w:r>
      <w:r>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2548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020E4">
        <w:rPr>
          <w:rFonts w:ascii="Times New Roman" w:hAnsi="Times New Roman" w:cs="Times New Roman"/>
          <w:sz w:val="28"/>
          <w:szCs w:val="28"/>
        </w:rPr>
        <w:t xml:space="preserve">подготовка проекта </w:t>
      </w:r>
      <w:r w:rsidR="00BB0630" w:rsidRPr="00BB0630">
        <w:rPr>
          <w:rFonts w:ascii="Times New Roman" w:hAnsi="Times New Roman" w:cs="Times New Roman"/>
          <w:sz w:val="28"/>
          <w:szCs w:val="28"/>
        </w:rPr>
        <w:t xml:space="preserve">уведомления об отказе в приобретении арендуемого имущества с указанием причины отказа - 30 (тридцать) дней </w:t>
      </w:r>
      <w:proofErr w:type="gramStart"/>
      <w:r w:rsidR="00BB0630" w:rsidRPr="00BB0630">
        <w:rPr>
          <w:rFonts w:ascii="Times New Roman" w:hAnsi="Times New Roman" w:cs="Times New Roman"/>
          <w:sz w:val="28"/>
          <w:szCs w:val="28"/>
        </w:rPr>
        <w:t xml:space="preserve">с даты </w:t>
      </w:r>
      <w:r w:rsidR="00F020E4">
        <w:rPr>
          <w:rFonts w:ascii="Times New Roman" w:hAnsi="Times New Roman" w:cs="Times New Roman"/>
          <w:sz w:val="28"/>
          <w:szCs w:val="28"/>
        </w:rPr>
        <w:t>поступления</w:t>
      </w:r>
      <w:proofErr w:type="gramEnd"/>
      <w:r w:rsidR="00F020E4">
        <w:rPr>
          <w:rFonts w:ascii="Times New Roman" w:hAnsi="Times New Roman" w:cs="Times New Roman"/>
          <w:sz w:val="28"/>
          <w:szCs w:val="28"/>
        </w:rPr>
        <w:t xml:space="preserve"> (</w:t>
      </w:r>
      <w:r w:rsidR="00BB0630" w:rsidRPr="00BB0630">
        <w:rPr>
          <w:rFonts w:ascii="Times New Roman" w:hAnsi="Times New Roman" w:cs="Times New Roman"/>
          <w:sz w:val="28"/>
          <w:szCs w:val="28"/>
        </w:rPr>
        <w:t>регистрации</w:t>
      </w:r>
      <w:r w:rsid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заявления в ОМСУ.</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.1</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w:t>
      </w:r>
      <w:r w:rsidR="006637EA" w:rsidRPr="006637EA">
        <w:rPr>
          <w:rFonts w:ascii="Times New Roman" w:hAnsi="Times New Roman" w:cs="Times New Roman"/>
          <w:sz w:val="28"/>
          <w:szCs w:val="28"/>
        </w:rPr>
        <w:t>3</w:t>
      </w:r>
      <w:r w:rsidRPr="00BB0630">
        <w:rPr>
          <w:rFonts w:ascii="Times New Roman" w:hAnsi="Times New Roman" w:cs="Times New Roman"/>
          <w:sz w:val="28"/>
          <w:szCs w:val="28"/>
        </w:rPr>
        <w:t xml:space="preserve"> Принятие решения об условиях при</w:t>
      </w:r>
      <w:r w:rsidR="005E1D96">
        <w:rPr>
          <w:rFonts w:ascii="Times New Roman" w:hAnsi="Times New Roman" w:cs="Times New Roman"/>
          <w:sz w:val="28"/>
          <w:szCs w:val="28"/>
        </w:rPr>
        <w:t>ватизации арендуемого имущества</w:t>
      </w:r>
      <w:r w:rsidRPr="00BB0630">
        <w:rPr>
          <w:rFonts w:ascii="Times New Roman" w:hAnsi="Times New Roman" w:cs="Times New Roman"/>
          <w:sz w:val="28"/>
          <w:szCs w:val="28"/>
        </w:rPr>
        <w:t>.</w:t>
      </w:r>
    </w:p>
    <w:p w:rsidR="00BB0630" w:rsidRDefault="00F020E4" w:rsidP="004358D0">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w:t>
      </w:r>
      <w:r w:rsidR="00B36CE7">
        <w:rPr>
          <w:rFonts w:ascii="Times New Roman" w:hAnsi="Times New Roman" w:cs="Times New Roman"/>
          <w:sz w:val="28"/>
          <w:szCs w:val="28"/>
        </w:rPr>
        <w:t>.</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Pr="00F020E4">
        <w:rPr>
          <w:rFonts w:ascii="Times New Roman" w:hAnsi="Times New Roman" w:cs="Times New Roman"/>
          <w:sz w:val="28"/>
          <w:szCs w:val="28"/>
        </w:rPr>
        <w:t>.</w:t>
      </w:r>
      <w:r w:rsidR="006637EA" w:rsidRPr="00C24669">
        <w:rPr>
          <w:rFonts w:ascii="Times New Roman" w:hAnsi="Times New Roman" w:cs="Times New Roman"/>
          <w:sz w:val="28"/>
          <w:szCs w:val="28"/>
        </w:rPr>
        <w:t>3.</w:t>
      </w:r>
      <w:r w:rsidR="00B36CE7" w:rsidRPr="00AB3EE7">
        <w:rPr>
          <w:rFonts w:ascii="Times New Roman" w:hAnsi="Times New Roman" w:cs="Times New Roman"/>
          <w:sz w:val="28"/>
          <w:szCs w:val="28"/>
        </w:rPr>
        <w:t>1</w:t>
      </w:r>
      <w:r w:rsidRPr="00F020E4">
        <w:rPr>
          <w:rFonts w:ascii="Times New Roman" w:hAnsi="Times New Roman" w:cs="Times New Roman"/>
          <w:sz w:val="28"/>
          <w:szCs w:val="28"/>
        </w:rPr>
        <w:t xml:space="preserve">. </w:t>
      </w:r>
      <w:r>
        <w:rPr>
          <w:rFonts w:ascii="Times New Roman" w:hAnsi="Times New Roman" w:cs="Times New Roman"/>
          <w:sz w:val="28"/>
          <w:szCs w:val="28"/>
        </w:rPr>
        <w:t>Основание</w:t>
      </w:r>
      <w:r w:rsidR="00BB0630" w:rsidRPr="00BB0630">
        <w:rPr>
          <w:rFonts w:ascii="Times New Roman" w:hAnsi="Times New Roman" w:cs="Times New Roman"/>
          <w:sz w:val="28"/>
          <w:szCs w:val="28"/>
        </w:rPr>
        <w:t xml:space="preserve"> для начала административной процедуры</w:t>
      </w:r>
      <w:r w:rsidRPr="00F020E4">
        <w:rPr>
          <w:rFonts w:ascii="Times New Roman" w:hAnsi="Times New Roman" w:cs="Times New Roman"/>
          <w:sz w:val="28"/>
          <w:szCs w:val="28"/>
        </w:rPr>
        <w:t>:</w:t>
      </w:r>
      <w:r w:rsidR="00BB0630" w:rsidRPr="00BB0630">
        <w:rPr>
          <w:rFonts w:ascii="Times New Roman" w:hAnsi="Times New Roman" w:cs="Times New Roman"/>
          <w:sz w:val="28"/>
          <w:szCs w:val="28"/>
        </w:rPr>
        <w:t xml:space="preserve"> получение</w:t>
      </w:r>
      <w:r w:rsidR="00D643DB">
        <w:rPr>
          <w:rFonts w:ascii="Times New Roman" w:hAnsi="Times New Roman" w:cs="Times New Roman"/>
          <w:sz w:val="28"/>
          <w:szCs w:val="28"/>
        </w:rPr>
        <w:t xml:space="preserve"> и принятие ОМСУ</w:t>
      </w:r>
      <w:r w:rsidR="00BB0630" w:rsidRPr="00BB0630">
        <w:rPr>
          <w:rFonts w:ascii="Times New Roman" w:hAnsi="Times New Roman" w:cs="Times New Roman"/>
          <w:sz w:val="28"/>
          <w:szCs w:val="28"/>
        </w:rPr>
        <w:t xml:space="preserve"> отчета о рыночной стоимости, определенной независимым оценщиком.</w:t>
      </w:r>
    </w:p>
    <w:p w:rsidR="00D643DB" w:rsidRPr="00BB0630" w:rsidRDefault="00832451" w:rsidP="004358D0">
      <w:pPr>
        <w:pStyle w:val="ConsPlusNormal"/>
        <w:ind w:firstLine="540"/>
        <w:jc w:val="both"/>
        <w:rPr>
          <w:rFonts w:ascii="Times New Roman" w:hAnsi="Times New Roman" w:cs="Times New Roman"/>
          <w:sz w:val="28"/>
          <w:szCs w:val="28"/>
        </w:rPr>
      </w:pPr>
      <w:r w:rsidRPr="00832451">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Pr="00832451">
        <w:rPr>
          <w:rFonts w:ascii="Times New Roman" w:hAnsi="Times New Roman" w:cs="Times New Roman"/>
          <w:sz w:val="28"/>
          <w:szCs w:val="28"/>
        </w:rPr>
        <w:t>.</w:t>
      </w:r>
      <w:r w:rsidR="006637EA" w:rsidRPr="00C24669">
        <w:rPr>
          <w:rFonts w:ascii="Times New Roman" w:hAnsi="Times New Roman" w:cs="Times New Roman"/>
          <w:sz w:val="28"/>
          <w:szCs w:val="28"/>
        </w:rPr>
        <w:t>3.3.</w:t>
      </w:r>
      <w:r w:rsidR="00B36CE7" w:rsidRPr="00B36CE7">
        <w:rPr>
          <w:rFonts w:ascii="Times New Roman" w:hAnsi="Times New Roman" w:cs="Times New Roman"/>
          <w:sz w:val="28"/>
          <w:szCs w:val="28"/>
        </w:rPr>
        <w:t>2</w:t>
      </w:r>
      <w:r w:rsidRPr="00832451">
        <w:rPr>
          <w:rFonts w:ascii="Times New Roman" w:hAnsi="Times New Roman" w:cs="Times New Roman"/>
          <w:sz w:val="28"/>
          <w:szCs w:val="28"/>
        </w:rPr>
        <w:t xml:space="preserve">. </w:t>
      </w:r>
      <w:r w:rsidR="00D643DB" w:rsidRPr="00D643DB">
        <w:rPr>
          <w:rFonts w:ascii="Times New Roman" w:hAnsi="Times New Roman" w:cs="Times New Roman"/>
          <w:sz w:val="28"/>
          <w:szCs w:val="28"/>
        </w:rPr>
        <w:t xml:space="preserve">Содержание </w:t>
      </w:r>
      <w:r w:rsidR="00D643DB">
        <w:rPr>
          <w:rFonts w:ascii="Times New Roman" w:hAnsi="Times New Roman" w:cs="Times New Roman"/>
          <w:sz w:val="28"/>
          <w:szCs w:val="28"/>
        </w:rPr>
        <w:t>ад</w:t>
      </w:r>
      <w:r w:rsidR="00B36CE7">
        <w:rPr>
          <w:rFonts w:ascii="Times New Roman" w:hAnsi="Times New Roman" w:cs="Times New Roman"/>
          <w:sz w:val="28"/>
          <w:szCs w:val="28"/>
        </w:rPr>
        <w:t>министративных действий</w:t>
      </w:r>
      <w:r w:rsidR="00D643DB" w:rsidRPr="00D643DB">
        <w:rPr>
          <w:rFonts w:ascii="Times New Roman" w:hAnsi="Times New Roman" w:cs="Times New Roman"/>
          <w:sz w:val="28"/>
          <w:szCs w:val="28"/>
        </w:rPr>
        <w:t>, продолжительность и (или) максимальный срок его выполнения:</w:t>
      </w:r>
    </w:p>
    <w:p w:rsidR="00F020E4"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подготовка</w:t>
      </w:r>
      <w:r w:rsidR="00BB0630" w:rsidRPr="00BB0630">
        <w:rPr>
          <w:rFonts w:ascii="Times New Roman" w:hAnsi="Times New Roman" w:cs="Times New Roman"/>
          <w:sz w:val="28"/>
          <w:szCs w:val="28"/>
        </w:rPr>
        <w:t xml:space="preserve"> проект</w:t>
      </w:r>
      <w:r>
        <w:rPr>
          <w:rFonts w:ascii="Times New Roman" w:hAnsi="Times New Roman" w:cs="Times New Roman"/>
          <w:sz w:val="28"/>
          <w:szCs w:val="28"/>
        </w:rPr>
        <w:t>а</w:t>
      </w:r>
      <w:r w:rsidR="00BB0630" w:rsidRPr="00BB0630">
        <w:rPr>
          <w:rFonts w:ascii="Times New Roman" w:hAnsi="Times New Roman" w:cs="Times New Roman"/>
          <w:sz w:val="28"/>
          <w:szCs w:val="28"/>
        </w:rPr>
        <w:t xml:space="preserve"> решения об условиях приватизации арендуем</w:t>
      </w:r>
      <w:r>
        <w:rPr>
          <w:rFonts w:ascii="Times New Roman" w:hAnsi="Times New Roman" w:cs="Times New Roman"/>
          <w:sz w:val="28"/>
          <w:szCs w:val="28"/>
        </w:rPr>
        <w:t>ого имущества, предусматривающего</w:t>
      </w:r>
      <w:r w:rsidR="00BB0630" w:rsidRPr="00BB0630">
        <w:rPr>
          <w:rFonts w:ascii="Times New Roman" w:hAnsi="Times New Roman" w:cs="Times New Roman"/>
          <w:sz w:val="28"/>
          <w:szCs w:val="28"/>
        </w:rPr>
        <w:t xml:space="preserve"> преимущественное право арендатора на приобретение арендуемого имущества. </w:t>
      </w:r>
    </w:p>
    <w:p w:rsidR="00BB0630" w:rsidRPr="00BB0630" w:rsidRDefault="00F020E4"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действие</w:t>
      </w:r>
      <w:r w:rsidRPr="00F020E4">
        <w:rPr>
          <w:rFonts w:ascii="Times New Roman" w:hAnsi="Times New Roman" w:cs="Times New Roman"/>
          <w:sz w:val="28"/>
          <w:szCs w:val="28"/>
        </w:rPr>
        <w:t xml:space="preserve">: </w:t>
      </w:r>
      <w:r>
        <w:rPr>
          <w:rFonts w:ascii="Times New Roman" w:hAnsi="Times New Roman" w:cs="Times New Roman"/>
          <w:sz w:val="28"/>
          <w:szCs w:val="28"/>
        </w:rPr>
        <w:t>рассмотрение и утверждение уполномоченным лицом ОМСУ проекта</w:t>
      </w:r>
      <w:r w:rsidRPr="00F020E4">
        <w:rPr>
          <w:rFonts w:ascii="Times New Roman" w:hAnsi="Times New Roman" w:cs="Times New Roman"/>
          <w:sz w:val="28"/>
          <w:szCs w:val="28"/>
        </w:rPr>
        <w:t xml:space="preserve"> решения об условиях приватизации арендуемого имущества</w:t>
      </w:r>
      <w:r w:rsidR="00BB0630" w:rsidRPr="00BB0630">
        <w:rPr>
          <w:rFonts w:ascii="Times New Roman" w:hAnsi="Times New Roman" w:cs="Times New Roman"/>
          <w:sz w:val="28"/>
          <w:szCs w:val="28"/>
        </w:rPr>
        <w:t>.</w:t>
      </w:r>
    </w:p>
    <w:p w:rsidR="00F020E4" w:rsidRPr="00D643DB" w:rsidRDefault="00F020E4" w:rsidP="00F020E4">
      <w:pPr>
        <w:pStyle w:val="ConsPlusNormal"/>
        <w:ind w:firstLine="540"/>
        <w:jc w:val="both"/>
        <w:rPr>
          <w:rFonts w:ascii="Times New Roman" w:hAnsi="Times New Roman" w:cs="Times New Roman"/>
          <w:sz w:val="28"/>
          <w:szCs w:val="28"/>
        </w:rPr>
      </w:pPr>
      <w:r w:rsidRPr="00F020E4">
        <w:rPr>
          <w:rFonts w:ascii="Times New Roman" w:hAnsi="Times New Roman" w:cs="Times New Roman"/>
          <w:sz w:val="28"/>
          <w:szCs w:val="28"/>
        </w:rPr>
        <w:t>3.1.</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w:t>
      </w:r>
      <w:r w:rsidR="00B36CE7" w:rsidRPr="00B36CE7">
        <w:rPr>
          <w:rFonts w:ascii="Times New Roman" w:hAnsi="Times New Roman" w:cs="Times New Roman"/>
          <w:sz w:val="28"/>
          <w:szCs w:val="28"/>
        </w:rPr>
        <w:t>3.</w:t>
      </w:r>
      <w:r w:rsidR="006637EA" w:rsidRPr="006637EA">
        <w:rPr>
          <w:rFonts w:ascii="Times New Roman" w:hAnsi="Times New Roman" w:cs="Times New Roman"/>
          <w:sz w:val="28"/>
          <w:szCs w:val="28"/>
        </w:rPr>
        <w:t>3.</w:t>
      </w:r>
      <w:r w:rsidRPr="00F020E4">
        <w:rPr>
          <w:rFonts w:ascii="Times New Roman" w:hAnsi="Times New Roman" w:cs="Times New Roman"/>
          <w:sz w:val="28"/>
          <w:szCs w:val="28"/>
        </w:rPr>
        <w:t xml:space="preserve"> Результат выполнения административной процедуры:</w:t>
      </w:r>
    </w:p>
    <w:p w:rsidR="00BB0630" w:rsidRPr="00BB0630" w:rsidRDefault="00D643DB"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утверждение уполномоченным лицом ОМСУ </w:t>
      </w:r>
      <w:r w:rsidR="00BB0630" w:rsidRPr="00BB0630">
        <w:rPr>
          <w:rFonts w:ascii="Times New Roman" w:hAnsi="Times New Roman" w:cs="Times New Roman"/>
          <w:sz w:val="28"/>
          <w:szCs w:val="28"/>
        </w:rPr>
        <w:t>услови</w:t>
      </w:r>
      <w:r>
        <w:rPr>
          <w:rFonts w:ascii="Times New Roman" w:hAnsi="Times New Roman" w:cs="Times New Roman"/>
          <w:sz w:val="28"/>
          <w:szCs w:val="28"/>
        </w:rPr>
        <w:t>й</w:t>
      </w:r>
      <w:r w:rsidR="00BB0630" w:rsidRPr="00BB0630">
        <w:rPr>
          <w:rFonts w:ascii="Times New Roman" w:hAnsi="Times New Roman" w:cs="Times New Roman"/>
          <w:sz w:val="28"/>
          <w:szCs w:val="28"/>
        </w:rPr>
        <w:t xml:space="preserve"> приватизации арендуем</w:t>
      </w:r>
      <w:r w:rsidR="005E1D96">
        <w:rPr>
          <w:rFonts w:ascii="Times New Roman" w:hAnsi="Times New Roman" w:cs="Times New Roman"/>
          <w:sz w:val="28"/>
          <w:szCs w:val="28"/>
        </w:rPr>
        <w:t>ого имущества, предусматривающих</w:t>
      </w:r>
      <w:r w:rsidR="00BB0630" w:rsidRPr="00BB0630">
        <w:rPr>
          <w:rFonts w:ascii="Times New Roman" w:hAnsi="Times New Roman" w:cs="Times New Roman"/>
          <w:sz w:val="28"/>
          <w:szCs w:val="28"/>
        </w:rPr>
        <w:t xml:space="preserve"> преимущественное право арендатора на приобретение арендуемого имущества.</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 xml:space="preserve">Срок выполнения административных процедур: в течение 14 (четырнадцати) дней </w:t>
      </w:r>
      <w:proofErr w:type="gramStart"/>
      <w:r w:rsidRPr="00BB0630">
        <w:rPr>
          <w:rFonts w:ascii="Times New Roman" w:hAnsi="Times New Roman" w:cs="Times New Roman"/>
          <w:sz w:val="28"/>
          <w:szCs w:val="28"/>
        </w:rPr>
        <w:t>с даты принятия</w:t>
      </w:r>
      <w:proofErr w:type="gramEnd"/>
      <w:r w:rsidRPr="00BB0630">
        <w:rPr>
          <w:rFonts w:ascii="Times New Roman" w:hAnsi="Times New Roman" w:cs="Times New Roman"/>
          <w:sz w:val="28"/>
          <w:szCs w:val="28"/>
        </w:rPr>
        <w:t xml:space="preserve"> отчета </w:t>
      </w:r>
      <w:r w:rsidR="00D643DB" w:rsidRPr="00D643DB">
        <w:rPr>
          <w:rFonts w:ascii="Times New Roman" w:hAnsi="Times New Roman" w:cs="Times New Roman"/>
          <w:sz w:val="28"/>
          <w:szCs w:val="28"/>
        </w:rPr>
        <w:t xml:space="preserve">о рыночной стоимости </w:t>
      </w:r>
      <w:r w:rsidR="00D643DB">
        <w:rPr>
          <w:rFonts w:ascii="Times New Roman" w:hAnsi="Times New Roman" w:cs="Times New Roman"/>
          <w:sz w:val="28"/>
          <w:szCs w:val="28"/>
        </w:rPr>
        <w:t>имущества</w:t>
      </w:r>
      <w:r w:rsidRPr="00BB0630">
        <w:rPr>
          <w:rFonts w:ascii="Times New Roman" w:hAnsi="Times New Roman" w:cs="Times New Roman"/>
          <w:sz w:val="28"/>
          <w:szCs w:val="28"/>
        </w:rPr>
        <w:t>.</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3</w:t>
      </w:r>
      <w:r w:rsidR="00B36CE7">
        <w:rPr>
          <w:rFonts w:ascii="Times New Roman" w:hAnsi="Times New Roman" w:cs="Times New Roman"/>
          <w:sz w:val="28"/>
          <w:szCs w:val="28"/>
        </w:rPr>
        <w:t>.</w:t>
      </w:r>
      <w:r w:rsidR="00B36CE7" w:rsidRPr="00B36CE7">
        <w:rPr>
          <w:rFonts w:ascii="Times New Roman" w:hAnsi="Times New Roman" w:cs="Times New Roman"/>
          <w:sz w:val="28"/>
          <w:szCs w:val="28"/>
        </w:rPr>
        <w:t>1</w:t>
      </w:r>
      <w:r w:rsidR="00B36CE7">
        <w:rPr>
          <w:rFonts w:ascii="Times New Roman" w:hAnsi="Times New Roman" w:cs="Times New Roman"/>
          <w:sz w:val="28"/>
          <w:szCs w:val="28"/>
        </w:rPr>
        <w:t>.</w:t>
      </w:r>
      <w:r w:rsidR="006637EA" w:rsidRPr="00411E78">
        <w:rPr>
          <w:rFonts w:ascii="Times New Roman" w:hAnsi="Times New Roman" w:cs="Times New Roman"/>
          <w:sz w:val="28"/>
          <w:szCs w:val="28"/>
        </w:rPr>
        <w:t>3.4.</w:t>
      </w:r>
      <w:r w:rsidRPr="00BB0630">
        <w:rPr>
          <w:rFonts w:ascii="Times New Roman" w:hAnsi="Times New Roman" w:cs="Times New Roman"/>
          <w:sz w:val="28"/>
          <w:szCs w:val="28"/>
        </w:rPr>
        <w:t xml:space="preserve"> Заключение договора купл</w:t>
      </w:r>
      <w:r w:rsidR="005E1D96">
        <w:rPr>
          <w:rFonts w:ascii="Times New Roman" w:hAnsi="Times New Roman" w:cs="Times New Roman"/>
          <w:sz w:val="28"/>
          <w:szCs w:val="28"/>
        </w:rPr>
        <w:t>и-продажи арендуемого имущества</w:t>
      </w:r>
      <w:r w:rsidRPr="00BB0630">
        <w:rPr>
          <w:rFonts w:ascii="Times New Roman" w:hAnsi="Times New Roman" w:cs="Times New Roman"/>
          <w:sz w:val="28"/>
          <w:szCs w:val="28"/>
        </w:rPr>
        <w:t>.</w:t>
      </w:r>
    </w:p>
    <w:p w:rsidR="00BB0630" w:rsidRPr="00BB0630" w:rsidRDefault="006637EA"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411E78">
        <w:rPr>
          <w:rFonts w:ascii="Times New Roman" w:hAnsi="Times New Roman" w:cs="Times New Roman"/>
          <w:sz w:val="28"/>
          <w:szCs w:val="28"/>
        </w:rPr>
        <w:t>3.4.</w:t>
      </w:r>
      <w:r w:rsidR="00B36CE7" w:rsidRPr="00B36CE7">
        <w:rPr>
          <w:rFonts w:ascii="Times New Roman" w:hAnsi="Times New Roman" w:cs="Times New Roman"/>
          <w:sz w:val="28"/>
          <w:szCs w:val="28"/>
        </w:rPr>
        <w:t>1. Основание для начала административной процедуры:</w:t>
      </w:r>
      <w:r w:rsidR="00BB0630" w:rsidRPr="00BB0630">
        <w:rPr>
          <w:rFonts w:ascii="Times New Roman" w:hAnsi="Times New Roman" w:cs="Times New Roman"/>
          <w:sz w:val="28"/>
          <w:szCs w:val="28"/>
        </w:rPr>
        <w:t xml:space="preserve"> утверждение </w:t>
      </w:r>
      <w:r w:rsidR="00B36CE7">
        <w:rPr>
          <w:rFonts w:ascii="Times New Roman" w:hAnsi="Times New Roman" w:cs="Times New Roman"/>
          <w:sz w:val="28"/>
          <w:szCs w:val="28"/>
        </w:rPr>
        <w:t xml:space="preserve">ОМСУ </w:t>
      </w:r>
      <w:r w:rsidR="00BB0630" w:rsidRPr="00BB0630">
        <w:rPr>
          <w:rFonts w:ascii="Times New Roman" w:hAnsi="Times New Roman" w:cs="Times New Roman"/>
          <w:sz w:val="28"/>
          <w:szCs w:val="28"/>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B36CE7" w:rsidRDefault="00B36CE7" w:rsidP="00B36CE7">
      <w:pPr>
        <w:pStyle w:val="ConsPlusNormal"/>
        <w:ind w:firstLine="567"/>
        <w:jc w:val="both"/>
        <w:rPr>
          <w:rFonts w:ascii="Times New Roman" w:hAnsi="Times New Roman" w:cs="Times New Roman"/>
          <w:sz w:val="28"/>
          <w:szCs w:val="28"/>
        </w:rPr>
      </w:pPr>
      <w:r w:rsidRPr="00B36CE7">
        <w:rPr>
          <w:rFonts w:ascii="Times New Roman" w:hAnsi="Times New Roman" w:cs="Times New Roman"/>
          <w:sz w:val="28"/>
          <w:szCs w:val="28"/>
        </w:rPr>
        <w:t>3.1.</w:t>
      </w:r>
      <w:r w:rsidR="006637EA" w:rsidRPr="00C24669">
        <w:rPr>
          <w:rFonts w:ascii="Times New Roman" w:hAnsi="Times New Roman" w:cs="Times New Roman"/>
          <w:sz w:val="28"/>
          <w:szCs w:val="28"/>
        </w:rPr>
        <w:t>3.4</w:t>
      </w:r>
      <w:r w:rsidR="0041101D">
        <w:rPr>
          <w:rFonts w:ascii="Times New Roman" w:hAnsi="Times New Roman" w:cs="Times New Roman"/>
          <w:sz w:val="28"/>
          <w:szCs w:val="28"/>
        </w:rPr>
        <w:t>.2. Содержание административного действия</w:t>
      </w:r>
      <w:r w:rsidRPr="00B36CE7">
        <w:rPr>
          <w:rFonts w:ascii="Times New Roman" w:hAnsi="Times New Roman" w:cs="Times New Roman"/>
          <w:sz w:val="28"/>
          <w:szCs w:val="28"/>
        </w:rPr>
        <w:t>, продолжительность и (или) максимальный срок его выполнения:</w:t>
      </w:r>
      <w:r w:rsidR="0041101D">
        <w:rPr>
          <w:rFonts w:ascii="Times New Roman" w:hAnsi="Times New Roman" w:cs="Times New Roman"/>
          <w:sz w:val="28"/>
          <w:szCs w:val="28"/>
        </w:rPr>
        <w:t xml:space="preserve"> подготовка </w:t>
      </w:r>
      <w:r w:rsidR="0041101D" w:rsidRPr="00BB0630">
        <w:rPr>
          <w:rFonts w:ascii="Times New Roman" w:hAnsi="Times New Roman" w:cs="Times New Roman"/>
          <w:sz w:val="28"/>
          <w:szCs w:val="28"/>
        </w:rPr>
        <w:t>для подписания</w:t>
      </w:r>
      <w:r w:rsidR="005E1D96">
        <w:rPr>
          <w:rFonts w:ascii="Times New Roman" w:hAnsi="Times New Roman" w:cs="Times New Roman"/>
          <w:sz w:val="28"/>
          <w:szCs w:val="28"/>
        </w:rPr>
        <w:t xml:space="preserve"> уполномоченным лицом</w:t>
      </w:r>
      <w:r w:rsidR="0041101D" w:rsidRPr="00BB0630">
        <w:rPr>
          <w:rFonts w:ascii="Times New Roman" w:hAnsi="Times New Roman" w:cs="Times New Roman"/>
          <w:sz w:val="28"/>
          <w:szCs w:val="28"/>
        </w:rPr>
        <w:t xml:space="preserve"> проект</w:t>
      </w:r>
      <w:r w:rsidR="005E1D96">
        <w:rPr>
          <w:rFonts w:ascii="Times New Roman" w:hAnsi="Times New Roman" w:cs="Times New Roman"/>
          <w:sz w:val="28"/>
          <w:szCs w:val="28"/>
        </w:rPr>
        <w:t>а</w:t>
      </w:r>
      <w:r w:rsidR="0041101D" w:rsidRPr="00BB0630">
        <w:rPr>
          <w:rFonts w:ascii="Times New Roman" w:hAnsi="Times New Roman" w:cs="Times New Roman"/>
          <w:sz w:val="28"/>
          <w:szCs w:val="28"/>
        </w:rPr>
        <w:t xml:space="preserve"> договора купли-продажи арендуемого имущества.</w:t>
      </w:r>
    </w:p>
    <w:p w:rsidR="0041101D" w:rsidRPr="0041101D" w:rsidRDefault="006637EA"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Pr="00C24669">
        <w:rPr>
          <w:rFonts w:ascii="Times New Roman" w:hAnsi="Times New Roman" w:cs="Times New Roman"/>
          <w:sz w:val="28"/>
          <w:szCs w:val="28"/>
        </w:rPr>
        <w:t>3</w:t>
      </w:r>
      <w:r w:rsidR="0041101D">
        <w:rPr>
          <w:rFonts w:ascii="Times New Roman" w:hAnsi="Times New Roman" w:cs="Times New Roman"/>
          <w:sz w:val="28"/>
          <w:szCs w:val="28"/>
        </w:rPr>
        <w:t>.</w:t>
      </w:r>
      <w:r w:rsidRPr="00C24669">
        <w:rPr>
          <w:rFonts w:ascii="Times New Roman" w:hAnsi="Times New Roman" w:cs="Times New Roman"/>
          <w:sz w:val="28"/>
          <w:szCs w:val="28"/>
        </w:rPr>
        <w:t>4.</w:t>
      </w:r>
      <w:r w:rsidR="0041101D">
        <w:rPr>
          <w:rFonts w:ascii="Times New Roman" w:hAnsi="Times New Roman" w:cs="Times New Roman"/>
          <w:sz w:val="28"/>
          <w:szCs w:val="28"/>
        </w:rPr>
        <w:t>3.</w:t>
      </w:r>
      <w:r w:rsidR="0041101D" w:rsidRPr="0041101D">
        <w:rPr>
          <w:rFonts w:ascii="Times New Roman" w:hAnsi="Times New Roman" w:cs="Times New Roman"/>
          <w:sz w:val="28"/>
          <w:szCs w:val="28"/>
        </w:rPr>
        <w:t xml:space="preserve"> Лицо, ответственное за выполнение административной процедуры: должностное лицо, ответственное за формирование проекта</w:t>
      </w:r>
      <w:r w:rsidR="0041101D">
        <w:rPr>
          <w:rFonts w:ascii="Times New Roman" w:hAnsi="Times New Roman" w:cs="Times New Roman"/>
          <w:sz w:val="28"/>
          <w:szCs w:val="28"/>
        </w:rPr>
        <w:t xml:space="preserve"> договора купли-продажи</w:t>
      </w:r>
      <w:r w:rsidR="005E1D96">
        <w:rPr>
          <w:rFonts w:ascii="Times New Roman" w:hAnsi="Times New Roman" w:cs="Times New Roman"/>
          <w:sz w:val="28"/>
          <w:szCs w:val="28"/>
        </w:rPr>
        <w:t>;</w:t>
      </w:r>
    </w:p>
    <w:p w:rsidR="0041101D" w:rsidRDefault="0041101D" w:rsidP="0041101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w:t>
      </w:r>
      <w:r w:rsidR="006637EA" w:rsidRPr="00C24669">
        <w:rPr>
          <w:rFonts w:ascii="Times New Roman" w:hAnsi="Times New Roman" w:cs="Times New Roman"/>
          <w:sz w:val="28"/>
          <w:szCs w:val="28"/>
        </w:rPr>
        <w:t>3.4.</w:t>
      </w:r>
      <w:r w:rsidRPr="0041101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6637EA" w:rsidRPr="00C24669">
        <w:rPr>
          <w:rFonts w:ascii="Times New Roman" w:hAnsi="Times New Roman" w:cs="Times New Roman"/>
          <w:sz w:val="28"/>
          <w:szCs w:val="28"/>
        </w:rPr>
        <w:t>3.4</w:t>
      </w:r>
      <w:r w:rsidRPr="00D402CD">
        <w:rPr>
          <w:rFonts w:ascii="Times New Roman" w:hAnsi="Times New Roman" w:cs="Times New Roman"/>
          <w:sz w:val="28"/>
          <w:szCs w:val="28"/>
        </w:rPr>
        <w:t xml:space="preserve">.5. Результат выполнения административной процедуры подготовка: </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договора купли-продажи муниципального имущества;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проекта  уведомления об отказе в предоставлении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005E1D96" w:rsidRPr="00D402CD">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6E41CA">
        <w:rPr>
          <w:rFonts w:ascii="Times New Roman" w:hAnsi="Times New Roman" w:cs="Times New Roman"/>
          <w:sz w:val="28"/>
          <w:szCs w:val="28"/>
        </w:rPr>
        <w:t>3.5.</w:t>
      </w:r>
      <w:r w:rsidRPr="00D402CD">
        <w:rPr>
          <w:rFonts w:ascii="Times New Roman" w:hAnsi="Times New Roman" w:cs="Times New Roman"/>
          <w:sz w:val="28"/>
          <w:szCs w:val="28"/>
        </w:rPr>
        <w:t>1. Основание для начала административной процедуры: представление должностным лицом, ответственным за формирование проекта решения, проекта договора купли-продажи или проекта  уведомления об отказе в предоставлении муниципальной услуги должностному лицу, ответственному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 xml:space="preserve">.2. </w:t>
      </w:r>
      <w:proofErr w:type="gramStart"/>
      <w:r w:rsidRPr="00D402CD">
        <w:rPr>
          <w:rFonts w:ascii="Times New Roman"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3.5</w:t>
      </w:r>
      <w:r w:rsidRPr="00D402CD">
        <w:rPr>
          <w:rFonts w:ascii="Times New Roman" w:hAnsi="Times New Roman" w:cs="Times New Roman"/>
          <w:sz w:val="28"/>
          <w:szCs w:val="28"/>
        </w:rPr>
        <w:t>.4. Критерий принятия решения: наличие/отсутствие у заявителя права на получение муниципальной услуги.</w:t>
      </w:r>
    </w:p>
    <w:p w:rsidR="005E1D96" w:rsidRPr="00D402CD" w:rsidRDefault="006748CB"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005E1D96" w:rsidRPr="00D402CD">
        <w:rPr>
          <w:rFonts w:ascii="Times New Roman" w:hAnsi="Times New Roman" w:cs="Times New Roman"/>
          <w:sz w:val="28"/>
          <w:szCs w:val="28"/>
        </w:rPr>
        <w:t>.</w:t>
      </w:r>
      <w:r w:rsidR="00BD250D" w:rsidRPr="00C24669">
        <w:rPr>
          <w:rFonts w:ascii="Times New Roman" w:hAnsi="Times New Roman" w:cs="Times New Roman"/>
          <w:sz w:val="28"/>
          <w:szCs w:val="28"/>
        </w:rPr>
        <w:t>5.</w:t>
      </w:r>
      <w:r w:rsidR="005E1D96" w:rsidRPr="00D402CD">
        <w:rPr>
          <w:rFonts w:ascii="Times New Roman" w:hAnsi="Times New Roman" w:cs="Times New Roman"/>
          <w:sz w:val="28"/>
          <w:szCs w:val="28"/>
        </w:rPr>
        <w:t>5. Результат выполнения административной процедуры: подписание договора купли-продажи или уведомления об отказе в предоставлении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3.6</w:t>
      </w:r>
      <w:r w:rsidRPr="00D402CD">
        <w:rPr>
          <w:rFonts w:ascii="Times New Roman" w:hAnsi="Times New Roman" w:cs="Times New Roman"/>
          <w:sz w:val="28"/>
          <w:szCs w:val="28"/>
        </w:rPr>
        <w:t>. Выдача результата.</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1. Основание для начала административной процедуры: подписание договора купли-продажи (уведомления), являющееся результатом предоставления муниципальной услуги.</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2. Содержание административных действий, продолжительность и (или) максимальный срок его выполнения:</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xml:space="preserve">1 действие: должностное лицо, ответственное за делопроизводство, регистрирует результат предоставления муниципальной услуги: договор купли-продажи или уведомление об отказе в предоставлении муниципальной услуги не позднее 1 рабочего дня </w:t>
      </w:r>
      <w:proofErr w:type="gramStart"/>
      <w:r w:rsidRPr="00D402CD">
        <w:rPr>
          <w:rFonts w:ascii="Times New Roman" w:hAnsi="Times New Roman" w:cs="Times New Roman"/>
          <w:sz w:val="28"/>
          <w:szCs w:val="28"/>
        </w:rPr>
        <w:t>с даты окончания</w:t>
      </w:r>
      <w:proofErr w:type="gramEnd"/>
      <w:r w:rsidRPr="00D402CD">
        <w:rPr>
          <w:rFonts w:ascii="Times New Roman" w:hAnsi="Times New Roman" w:cs="Times New Roman"/>
          <w:sz w:val="28"/>
          <w:szCs w:val="28"/>
        </w:rPr>
        <w:t xml:space="preserve"> третьей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D402CD">
        <w:rPr>
          <w:rFonts w:ascii="Times New Roman" w:hAnsi="Times New Roman" w:cs="Times New Roman"/>
          <w:sz w:val="28"/>
          <w:szCs w:val="28"/>
        </w:rPr>
        <w:t>с даты окончания</w:t>
      </w:r>
      <w:proofErr w:type="gramEnd"/>
      <w:r w:rsidRPr="00D402CD">
        <w:rPr>
          <w:rFonts w:ascii="Times New Roman" w:hAnsi="Times New Roman" w:cs="Times New Roman"/>
          <w:sz w:val="28"/>
          <w:szCs w:val="28"/>
        </w:rPr>
        <w:t xml:space="preserve"> первого административного действия данной административной процедуры.</w:t>
      </w:r>
    </w:p>
    <w:p w:rsidR="005E1D96" w:rsidRPr="00D402CD"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3. Лицо, ответственное за выполнение административной процедуры: должностное лицо, ответственное за делопроизводство.</w:t>
      </w:r>
    </w:p>
    <w:p w:rsidR="005E1D96" w:rsidRPr="005E1D96" w:rsidRDefault="005E1D96" w:rsidP="005E1D96">
      <w:pPr>
        <w:pStyle w:val="ConsPlusNormal"/>
        <w:ind w:firstLine="567"/>
        <w:jc w:val="both"/>
        <w:rPr>
          <w:rFonts w:ascii="Times New Roman" w:hAnsi="Times New Roman" w:cs="Times New Roman"/>
          <w:sz w:val="28"/>
          <w:szCs w:val="28"/>
        </w:rPr>
      </w:pPr>
      <w:r w:rsidRPr="00D402CD">
        <w:rPr>
          <w:rFonts w:ascii="Times New Roman" w:hAnsi="Times New Roman" w:cs="Times New Roman"/>
          <w:sz w:val="28"/>
          <w:szCs w:val="28"/>
        </w:rPr>
        <w:t>3.1.</w:t>
      </w:r>
      <w:r w:rsidR="00BD250D" w:rsidRPr="00C24669">
        <w:rPr>
          <w:rFonts w:ascii="Times New Roman" w:hAnsi="Times New Roman" w:cs="Times New Roman"/>
          <w:sz w:val="28"/>
          <w:szCs w:val="28"/>
        </w:rPr>
        <w:t>3</w:t>
      </w:r>
      <w:r w:rsidRPr="00D402CD">
        <w:rPr>
          <w:rFonts w:ascii="Times New Roman" w:hAnsi="Times New Roman" w:cs="Times New Roman"/>
          <w:sz w:val="28"/>
          <w:szCs w:val="28"/>
        </w:rPr>
        <w:t>.</w:t>
      </w:r>
      <w:r w:rsidR="00BD250D" w:rsidRPr="00C24669">
        <w:rPr>
          <w:rFonts w:ascii="Times New Roman" w:hAnsi="Times New Roman" w:cs="Times New Roman"/>
          <w:sz w:val="28"/>
          <w:szCs w:val="28"/>
        </w:rPr>
        <w:t>6.</w:t>
      </w:r>
      <w:r w:rsidRPr="00D402CD">
        <w:rPr>
          <w:rFonts w:ascii="Times New Roman" w:hAnsi="Times New Roman" w:cs="Times New Roman"/>
          <w:sz w:val="28"/>
          <w:szCs w:val="28"/>
        </w:rPr>
        <w:t xml:space="preserve">4. Результат выполнения административной процедуры: направление заявителю </w:t>
      </w:r>
      <w:r w:rsidR="006748CB" w:rsidRPr="00D402CD">
        <w:rPr>
          <w:rFonts w:ascii="Times New Roman" w:hAnsi="Times New Roman" w:cs="Times New Roman"/>
          <w:sz w:val="28"/>
          <w:szCs w:val="28"/>
        </w:rPr>
        <w:t xml:space="preserve">договора купли-продажи имущества </w:t>
      </w:r>
      <w:r w:rsidRPr="00D402CD">
        <w:rPr>
          <w:rFonts w:ascii="Times New Roman" w:hAnsi="Times New Roman" w:cs="Times New Roman"/>
          <w:sz w:val="28"/>
          <w:szCs w:val="28"/>
        </w:rPr>
        <w:t>способом, указанным в заявлении.</w:t>
      </w:r>
    </w:p>
    <w:p w:rsidR="00BB0630" w:rsidRPr="00BB0630" w:rsidRDefault="00BB0630" w:rsidP="004358D0">
      <w:pPr>
        <w:pStyle w:val="ConsPlusNormal"/>
        <w:ind w:firstLine="540"/>
        <w:jc w:val="both"/>
        <w:rPr>
          <w:rFonts w:ascii="Times New Roman" w:hAnsi="Times New Roman" w:cs="Times New Roman"/>
          <w:sz w:val="28"/>
          <w:szCs w:val="28"/>
        </w:rPr>
      </w:pPr>
      <w:r w:rsidRPr="00BB0630">
        <w:rPr>
          <w:rFonts w:ascii="Times New Roman" w:hAnsi="Times New Roman" w:cs="Times New Roman"/>
          <w:sz w:val="28"/>
          <w:szCs w:val="28"/>
        </w:rPr>
        <w:t>Срок выполнения административных процедур:</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w:t>
      </w:r>
      <w:r w:rsidR="00021163">
        <w:rPr>
          <w:rFonts w:ascii="Times New Roman" w:hAnsi="Times New Roman" w:cs="Times New Roman"/>
          <w:sz w:val="28"/>
          <w:szCs w:val="28"/>
        </w:rPr>
        <w:t xml:space="preserve">аправление </w:t>
      </w:r>
      <w:r w:rsidR="00BB0630" w:rsidRPr="00BB0630">
        <w:rPr>
          <w:rFonts w:ascii="Times New Roman" w:hAnsi="Times New Roman" w:cs="Times New Roman"/>
          <w:sz w:val="28"/>
          <w:szCs w:val="28"/>
        </w:rPr>
        <w:t xml:space="preserve">договора купли-продажи заявителю для подписания - в 10-дневный срок </w:t>
      </w:r>
      <w:proofErr w:type="gramStart"/>
      <w:r w:rsidR="00BB0630" w:rsidRPr="00BB0630">
        <w:rPr>
          <w:rFonts w:ascii="Times New Roman" w:hAnsi="Times New Roman" w:cs="Times New Roman"/>
          <w:sz w:val="28"/>
          <w:szCs w:val="28"/>
        </w:rPr>
        <w:t>с даты принятия</w:t>
      </w:r>
      <w:proofErr w:type="gramEnd"/>
      <w:r w:rsidR="00BB0630" w:rsidRPr="00BB0630">
        <w:rPr>
          <w:rFonts w:ascii="Times New Roman" w:hAnsi="Times New Roman" w:cs="Times New Roman"/>
          <w:sz w:val="28"/>
          <w:szCs w:val="28"/>
        </w:rPr>
        <w:t xml:space="preserve"> решения об условиях приватизации арендуемого имущества.</w:t>
      </w:r>
    </w:p>
    <w:p w:rsidR="00BB0630" w:rsidRPr="00BB0630" w:rsidRDefault="0041101D" w:rsidP="004358D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w:t>
      </w:r>
      <w:r w:rsidR="00BB0630" w:rsidRPr="00BB0630">
        <w:rPr>
          <w:rFonts w:ascii="Times New Roman" w:hAnsi="Times New Roman" w:cs="Times New Roman"/>
          <w:sz w:val="28"/>
          <w:szCs w:val="28"/>
        </w:rPr>
        <w:t xml:space="preserve">одписание заявителем договора купли-продажи - 30 (тридцать) дней со дня </w:t>
      </w:r>
      <w:proofErr w:type="gramStart"/>
      <w:r w:rsidR="00BB0630" w:rsidRPr="00BB0630">
        <w:rPr>
          <w:rFonts w:ascii="Times New Roman" w:hAnsi="Times New Roman" w:cs="Times New Roman"/>
          <w:sz w:val="28"/>
          <w:szCs w:val="28"/>
        </w:rPr>
        <w:t>получения проекта договора купли-продажи арендуемого имущества</w:t>
      </w:r>
      <w:proofErr w:type="gramEnd"/>
      <w:r w:rsidR="00BB0630" w:rsidRPr="00BB063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7461A">
        <w:rPr>
          <w:rFonts w:ascii="Times New Roman" w:hAnsi="Times New Roman" w:cs="Times New Roman"/>
          <w:sz w:val="28"/>
          <w:szCs w:val="28"/>
        </w:rPr>
        <w:t>ии и ау</w:t>
      </w:r>
      <w:proofErr w:type="gramEnd"/>
      <w:r w:rsidRPr="0057461A">
        <w:rPr>
          <w:rFonts w:ascii="Times New Roman" w:hAnsi="Times New Roman" w:cs="Times New Roman"/>
          <w:sz w:val="28"/>
          <w:szCs w:val="28"/>
        </w:rPr>
        <w:t>тентификации (далее -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без личной явки на прием в Администрацию.</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пройти идентификацию и аутентификацию в ЕСИА;</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7461A">
        <w:rPr>
          <w:rFonts w:ascii="Times New Roman" w:hAnsi="Times New Roman" w:cs="Times New Roman"/>
          <w:sz w:val="28"/>
          <w:szCs w:val="28"/>
        </w:rPr>
        <w:t>и(</w:t>
      </w:r>
      <w:proofErr w:type="gramEnd"/>
      <w:r w:rsidRPr="0057461A">
        <w:rPr>
          <w:rFonts w:ascii="Times New Roman" w:hAnsi="Times New Roman" w:cs="Times New Roman"/>
          <w:sz w:val="28"/>
          <w:szCs w:val="28"/>
        </w:rPr>
        <w:t>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7461A">
        <w:rPr>
          <w:rFonts w:ascii="Times New Roman" w:hAnsi="Times New Roman" w:cs="Times New Roman"/>
          <w:sz w:val="28"/>
          <w:szCs w:val="28"/>
        </w:rPr>
        <w:t>дств св</w:t>
      </w:r>
      <w:proofErr w:type="gramEnd"/>
      <w:r w:rsidRPr="0057461A">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461A" w:rsidRPr="0057461A"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57461A" w:rsidP="0057461A">
      <w:pPr>
        <w:pStyle w:val="ConsPlusNormal"/>
        <w:ind w:firstLine="540"/>
        <w:jc w:val="both"/>
        <w:rPr>
          <w:rFonts w:ascii="Times New Roman" w:hAnsi="Times New Roman" w:cs="Times New Roman"/>
          <w:sz w:val="28"/>
          <w:szCs w:val="28"/>
        </w:rPr>
      </w:pPr>
      <w:r w:rsidRPr="0057461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BE0B41">
        <w:rPr>
          <w:rFonts w:ascii="Times New Roman" w:hAnsi="Times New Roman" w:cs="Times New Roman"/>
          <w:sz w:val="28"/>
          <w:szCs w:val="28"/>
        </w:rPr>
        <w:t>5</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7"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3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32"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4"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5"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Pr>
          <w:rFonts w:ascii="Times New Roman" w:hAnsi="Times New Roman" w:cs="Times New Roman"/>
          <w:sz w:val="28"/>
          <w:szCs w:val="28"/>
        </w:rPr>
        <w:t>получения муниципаль</w:t>
      </w:r>
      <w:r w:rsidRPr="00A53241">
        <w:rPr>
          <w:rFonts w:ascii="Times New Roman" w:hAnsi="Times New Roman" w:cs="Times New Roman"/>
          <w:sz w:val="28"/>
          <w:szCs w:val="28"/>
        </w:rPr>
        <w:t>ной услуги, и вручает ее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6.4.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B267FB"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6"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6.5</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85260B" w:rsidRDefault="0085260B"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381E43" w:rsidRDefault="00381E43" w:rsidP="00A53241">
      <w:pPr>
        <w:pStyle w:val="ConsPlusNormal"/>
        <w:jc w:val="right"/>
        <w:outlineLvl w:val="1"/>
        <w:rPr>
          <w:rFonts w:ascii="Times New Roman" w:hAnsi="Times New Roman" w:cs="Times New Roman"/>
          <w:sz w:val="24"/>
          <w:szCs w:val="24"/>
        </w:rPr>
      </w:pPr>
    </w:p>
    <w:p w:rsidR="00DD76FB" w:rsidRDefault="00DD76FB"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rsidR="003E3A1F" w:rsidRDefault="003E3A1F" w:rsidP="00A53241">
      <w:pPr>
        <w:pStyle w:val="ConsPlusNonformat"/>
        <w:jc w:val="both"/>
        <w:rPr>
          <w:rFonts w:ascii="Times New Roman" w:hAnsi="Times New Roman" w:cs="Times New Roman"/>
          <w:sz w:val="24"/>
          <w:szCs w:val="24"/>
        </w:rPr>
      </w:pP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В Администрацию 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t>от 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t>фамилия, имя, отчество (при наличии),</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 xml:space="preserve">  </w:t>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место жительства заявителя, реквизиты</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документа, удостоверяющего личность</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в случае</w:t>
      </w:r>
      <w:proofErr w:type="gramStart"/>
      <w:r w:rsidRPr="003C6267">
        <w:rPr>
          <w:rFonts w:ascii="Times New Roman" w:hAnsi="Times New Roman" w:cs="Times New Roman"/>
          <w:sz w:val="24"/>
          <w:szCs w:val="24"/>
          <w:highlight w:val="yellow"/>
        </w:rPr>
        <w:t>,</w:t>
      </w:r>
      <w:proofErr w:type="gramEnd"/>
      <w:r w:rsidRPr="003C6267">
        <w:rPr>
          <w:rFonts w:ascii="Times New Roman" w:hAnsi="Times New Roman" w:cs="Times New Roman"/>
          <w:sz w:val="24"/>
          <w:szCs w:val="24"/>
          <w:highlight w:val="yellow"/>
        </w:rPr>
        <w:t xml:space="preserve"> если заявление подается</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физическим лицом</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t>наименование, место нахождения,</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t>организационно-правовая форма,</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w:t>
      </w:r>
      <w:r w:rsidRPr="003C6267">
        <w:rPr>
          <w:rFonts w:ascii="Times New Roman" w:hAnsi="Times New Roman" w:cs="Times New Roman"/>
          <w:sz w:val="24"/>
          <w:szCs w:val="24"/>
          <w:highlight w:val="yellow"/>
        </w:rPr>
        <w:tab/>
        <w:t>сведения о государственной регистрации</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 xml:space="preserve">заявителя в </w:t>
      </w:r>
      <w:proofErr w:type="gramStart"/>
      <w:r w:rsidRPr="003C6267">
        <w:rPr>
          <w:rFonts w:ascii="Times New Roman" w:hAnsi="Times New Roman" w:cs="Times New Roman"/>
          <w:sz w:val="24"/>
          <w:szCs w:val="24"/>
          <w:highlight w:val="yellow"/>
        </w:rPr>
        <w:t>Едином</w:t>
      </w:r>
      <w:proofErr w:type="gramEnd"/>
      <w:r w:rsidRPr="003C6267">
        <w:rPr>
          <w:rFonts w:ascii="Times New Roman" w:hAnsi="Times New Roman" w:cs="Times New Roman"/>
          <w:sz w:val="24"/>
          <w:szCs w:val="24"/>
          <w:highlight w:val="yellow"/>
        </w:rPr>
        <w:t xml:space="preserve"> государственном</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proofErr w:type="gramStart"/>
      <w:r w:rsidRPr="003C6267">
        <w:rPr>
          <w:rFonts w:ascii="Times New Roman" w:hAnsi="Times New Roman" w:cs="Times New Roman"/>
          <w:sz w:val="24"/>
          <w:szCs w:val="24"/>
          <w:highlight w:val="yellow"/>
        </w:rPr>
        <w:t>реестре</w:t>
      </w:r>
      <w:proofErr w:type="gramEnd"/>
      <w:r w:rsidRPr="003C6267">
        <w:rPr>
          <w:rFonts w:ascii="Times New Roman" w:hAnsi="Times New Roman" w:cs="Times New Roman"/>
          <w:sz w:val="24"/>
          <w:szCs w:val="24"/>
          <w:highlight w:val="yellow"/>
        </w:rPr>
        <w:t xml:space="preserve"> юридических лиц – в случае, если</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заявление подается юридическим лицом</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фамилия, имя, отчество (при наличии)</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представителя заявителя и реквизиты</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документа, подтверждающего его полномочия</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 в случае</w:t>
      </w:r>
      <w:proofErr w:type="gramStart"/>
      <w:r w:rsidRPr="003C6267">
        <w:rPr>
          <w:rFonts w:ascii="Times New Roman" w:hAnsi="Times New Roman" w:cs="Times New Roman"/>
          <w:sz w:val="24"/>
          <w:szCs w:val="24"/>
          <w:highlight w:val="yellow"/>
        </w:rPr>
        <w:t>,</w:t>
      </w:r>
      <w:proofErr w:type="gramEnd"/>
      <w:r w:rsidRPr="003C6267">
        <w:rPr>
          <w:rFonts w:ascii="Times New Roman" w:hAnsi="Times New Roman" w:cs="Times New Roman"/>
          <w:sz w:val="24"/>
          <w:szCs w:val="24"/>
          <w:highlight w:val="yellow"/>
        </w:rPr>
        <w:t xml:space="preserve"> если заявление подается</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представителем заявителя</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r>
      <w:r w:rsidRPr="003C6267">
        <w:rPr>
          <w:rFonts w:ascii="Times New Roman" w:hAnsi="Times New Roman" w:cs="Times New Roman"/>
          <w:sz w:val="24"/>
          <w:szCs w:val="24"/>
          <w:highlight w:val="yellow"/>
        </w:rPr>
        <w:tab/>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_______________________________________</w:t>
      </w:r>
    </w:p>
    <w:p w:rsidR="00DD76FB" w:rsidRPr="003C6267" w:rsidRDefault="00DD76FB" w:rsidP="00DD76FB">
      <w:pPr>
        <w:pStyle w:val="ConsPlusNonformat"/>
        <w:jc w:val="right"/>
        <w:rPr>
          <w:rFonts w:ascii="Times New Roman" w:hAnsi="Times New Roman" w:cs="Times New Roman"/>
          <w:sz w:val="24"/>
          <w:szCs w:val="24"/>
          <w:highlight w:val="yellow"/>
        </w:rPr>
      </w:pP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почтовый адрес, адрес электронной почты,</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номер телефона для связи с заявителем или</w:t>
      </w:r>
    </w:p>
    <w:p w:rsidR="00DD76FB" w:rsidRPr="003C6267" w:rsidRDefault="00DD76FB" w:rsidP="00DD76FB">
      <w:pPr>
        <w:pStyle w:val="ConsPlusNonformat"/>
        <w:jc w:val="righ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                              представителем заявителя </w:t>
      </w:r>
    </w:p>
    <w:p w:rsidR="00DD76FB" w:rsidRPr="003C6267" w:rsidRDefault="00DD76FB" w:rsidP="00DD76FB">
      <w:pPr>
        <w:pStyle w:val="ConsPlusNonformat"/>
        <w:rPr>
          <w:rFonts w:ascii="Times New Roman" w:hAnsi="Times New Roman" w:cs="Times New Roman"/>
          <w:sz w:val="24"/>
          <w:szCs w:val="24"/>
          <w:highlight w:val="yellow"/>
        </w:rPr>
      </w:pPr>
    </w:p>
    <w:p w:rsidR="00DD76FB" w:rsidRPr="003C6267" w:rsidRDefault="00DD76FB" w:rsidP="00DD76FB">
      <w:pPr>
        <w:pStyle w:val="ConsPlusNonformat"/>
        <w:rPr>
          <w:rFonts w:ascii="Times New Roman" w:hAnsi="Times New Roman" w:cs="Times New Roman"/>
          <w:sz w:val="24"/>
          <w:szCs w:val="24"/>
          <w:highlight w:val="yellow"/>
        </w:rPr>
      </w:pPr>
    </w:p>
    <w:p w:rsidR="00DD76FB" w:rsidRPr="003C6267" w:rsidRDefault="00DD76FB" w:rsidP="00DD76FB">
      <w:pPr>
        <w:pStyle w:val="ConsPlusNonformat"/>
        <w:jc w:val="center"/>
        <w:rPr>
          <w:rFonts w:ascii="Times New Roman" w:hAnsi="Times New Roman" w:cs="Times New Roman"/>
          <w:sz w:val="24"/>
          <w:szCs w:val="24"/>
          <w:highlight w:val="yellow"/>
        </w:rPr>
      </w:pPr>
      <w:bookmarkStart w:id="10" w:name="P732"/>
      <w:bookmarkEnd w:id="10"/>
      <w:r w:rsidRPr="003C6267">
        <w:rPr>
          <w:rFonts w:ascii="Times New Roman" w:hAnsi="Times New Roman" w:cs="Times New Roman"/>
          <w:sz w:val="24"/>
          <w:szCs w:val="24"/>
          <w:highlight w:val="yellow"/>
        </w:rPr>
        <w:t>Заявление</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ind w:firstLine="720"/>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Прошу заключить с ________________ договор купли-продажи муниципального имущества: ______________________, кадастровый номер___________________, этаж  ____, общей площадью  _________ </w:t>
      </w:r>
      <w:proofErr w:type="spellStart"/>
      <w:r w:rsidRPr="003C6267">
        <w:rPr>
          <w:rFonts w:ascii="Times New Roman" w:hAnsi="Times New Roman" w:cs="Times New Roman"/>
          <w:sz w:val="24"/>
          <w:szCs w:val="24"/>
          <w:highlight w:val="yellow"/>
        </w:rPr>
        <w:t>кв</w:t>
      </w:r>
      <w:proofErr w:type="gramStart"/>
      <w:r w:rsidRPr="003C6267">
        <w:rPr>
          <w:rFonts w:ascii="Times New Roman" w:hAnsi="Times New Roman" w:cs="Times New Roman"/>
          <w:sz w:val="24"/>
          <w:szCs w:val="24"/>
          <w:highlight w:val="yellow"/>
        </w:rPr>
        <w:t>.м</w:t>
      </w:r>
      <w:proofErr w:type="spellEnd"/>
      <w:proofErr w:type="gramEnd"/>
      <w:r w:rsidRPr="003C6267">
        <w:rPr>
          <w:rFonts w:ascii="Times New Roman" w:hAnsi="Times New Roman" w:cs="Times New Roman"/>
          <w:sz w:val="24"/>
          <w:szCs w:val="24"/>
          <w:highlight w:val="yellow"/>
        </w:rPr>
        <w:t xml:space="preserve">, находящегося по адресу: Ленинградская  область,  ______________  ул. ____________,  д.  ____,  </w:t>
      </w:r>
      <w:proofErr w:type="gramStart"/>
      <w:r w:rsidRPr="003C6267">
        <w:rPr>
          <w:rFonts w:ascii="Times New Roman" w:hAnsi="Times New Roman" w:cs="Times New Roman"/>
          <w:sz w:val="24"/>
          <w:szCs w:val="24"/>
          <w:highlight w:val="yellow"/>
        </w:rPr>
        <w:t>арендуемого</w:t>
      </w:r>
      <w:proofErr w:type="gramEnd"/>
      <w:r w:rsidRPr="003C6267">
        <w:rPr>
          <w:rFonts w:ascii="Times New Roman" w:hAnsi="Times New Roman" w:cs="Times New Roman"/>
          <w:sz w:val="24"/>
          <w:szCs w:val="24"/>
          <w:highlight w:val="yellow"/>
        </w:rPr>
        <w:t xml:space="preserve"> по  договору  аренды  от ______________ № _____.</w:t>
      </w:r>
    </w:p>
    <w:p w:rsidR="00DD76FB" w:rsidRPr="003C6267" w:rsidRDefault="00DD76FB" w:rsidP="00DD76FB">
      <w:pPr>
        <w:autoSpaceDE w:val="0"/>
        <w:autoSpaceDN w:val="0"/>
        <w:adjustRightInd w:val="0"/>
        <w:ind w:firstLine="720"/>
        <w:jc w:val="both"/>
        <w:rPr>
          <w:highlight w:val="yellow"/>
        </w:rPr>
      </w:pPr>
      <w:r w:rsidRPr="003C6267">
        <w:rPr>
          <w:highlight w:val="yellow"/>
        </w:rPr>
        <w:t>Прошу определить следующий порядок оплаты приобретаемого арендуемого имущества:____________________________________________________________________</w:t>
      </w:r>
    </w:p>
    <w:p w:rsidR="00DD76FB" w:rsidRPr="003C6267" w:rsidRDefault="00DD76FB" w:rsidP="00DD76FB">
      <w:pPr>
        <w:autoSpaceDE w:val="0"/>
        <w:autoSpaceDN w:val="0"/>
        <w:adjustRightInd w:val="0"/>
        <w:ind w:firstLine="720"/>
        <w:jc w:val="center"/>
        <w:rPr>
          <w:highlight w:val="yellow"/>
        </w:rPr>
      </w:pPr>
      <w:r w:rsidRPr="003C6267">
        <w:rPr>
          <w:highlight w:val="yellow"/>
        </w:rPr>
        <w:t>(единовременно или в рассрочку, а также срок рассрочки)</w:t>
      </w:r>
    </w:p>
    <w:p w:rsidR="00DD76FB" w:rsidRPr="003C6267" w:rsidRDefault="00DD76FB" w:rsidP="00DD76FB">
      <w:pPr>
        <w:pStyle w:val="ConsPlusNonformat"/>
        <w:ind w:firstLine="720"/>
        <w:jc w:val="both"/>
        <w:rPr>
          <w:rFonts w:ascii="Times New Roman" w:hAnsi="Times New Roman" w:cs="Times New Roman"/>
          <w:sz w:val="24"/>
          <w:szCs w:val="24"/>
          <w:highlight w:val="yellow"/>
        </w:rPr>
      </w:pPr>
    </w:p>
    <w:p w:rsidR="00DD76FB" w:rsidRPr="003C6267" w:rsidRDefault="00DD76FB" w:rsidP="00DD76FB">
      <w:pPr>
        <w:pStyle w:val="ConsPlusNonformat"/>
        <w:ind w:firstLine="720"/>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 xml:space="preserve">Настоящим подтверждаю, что соответствую условиям отнесения к  категории субъектов  малого  и  среднего  предпринимательства,  установленным  </w:t>
      </w:r>
      <w:r w:rsidRPr="003C6267">
        <w:rPr>
          <w:rFonts w:ascii="Times New Roman" w:hAnsi="Times New Roman"/>
          <w:sz w:val="24"/>
          <w:szCs w:val="24"/>
          <w:highlight w:val="yellow"/>
        </w:rPr>
        <w:t>ст.  4</w:t>
      </w:r>
      <w:r w:rsidRPr="003C6267">
        <w:rPr>
          <w:rFonts w:ascii="Times New Roman" w:hAnsi="Times New Roman" w:cs="Times New Roman"/>
          <w:sz w:val="24"/>
          <w:szCs w:val="24"/>
          <w:highlight w:val="yellow"/>
        </w:rPr>
        <w:t xml:space="preserve"> Федерального закона от 24.07.2007 № 209-ФЗ "О развитии  малого  и  среднего предпринимательства в Российской Федерации".</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Сведения о заявителе:</w:t>
      </w: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1. Основной государственный регистрационный номер: __________________</w:t>
      </w: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2. Идентификационный номер: _________________________</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Приложение: /копии документов/ на _____ листах.</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Примечание:  на  дату  подачи  заявления   следует  проверить  карточку лицевого счета по арендной плате, при  наличии  задолженности  по  арендной плате и пени - погасить, к заявлению приложить копии платежных документов о погашении задолженности.</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______________                                                                                                  ______________</w:t>
      </w: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(дата)                                                                                                                           (подпись)</w:t>
      </w:r>
    </w:p>
    <w:p w:rsidR="00DD76FB" w:rsidRPr="003C6267" w:rsidRDefault="00DD76FB" w:rsidP="00DD76FB">
      <w:pPr>
        <w:pStyle w:val="ConsPlusNonformat"/>
        <w:jc w:val="both"/>
        <w:rPr>
          <w:rFonts w:ascii="Times New Roman" w:hAnsi="Times New Roman" w:cs="Times New Roman"/>
          <w:sz w:val="24"/>
          <w:szCs w:val="24"/>
          <w:highlight w:val="yellow"/>
        </w:rPr>
      </w:pPr>
    </w:p>
    <w:p w:rsidR="00DD76FB" w:rsidRPr="003C6267" w:rsidRDefault="00DD76FB" w:rsidP="00DD76FB">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Результат рассмотрения заявления прошу:</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814"/>
      </w:tblGrid>
      <w:tr w:rsidR="00DD76FB" w:rsidRPr="003C6267" w:rsidTr="007B47EF">
        <w:tc>
          <w:tcPr>
            <w:tcW w:w="534" w:type="dxa"/>
            <w:tcBorders>
              <w:top w:val="single" w:sz="4" w:space="0" w:color="auto"/>
              <w:left w:val="single" w:sz="4" w:space="0" w:color="auto"/>
              <w:bottom w:val="single" w:sz="4" w:space="0" w:color="auto"/>
              <w:right w:val="single" w:sz="4" w:space="0" w:color="auto"/>
            </w:tcBorders>
          </w:tcPr>
          <w:p w:rsidR="00DD76FB" w:rsidRPr="003C6267" w:rsidRDefault="00DD76FB" w:rsidP="007B47EF">
            <w:pPr>
              <w:pStyle w:val="ConsPlusNonformat"/>
              <w:jc w:val="both"/>
              <w:rPr>
                <w:rFonts w:ascii="Times New Roman" w:hAnsi="Times New Roman" w:cs="Times New Roman"/>
                <w:sz w:val="24"/>
                <w:szCs w:val="24"/>
                <w:highlight w:val="yellow"/>
              </w:rPr>
            </w:pPr>
          </w:p>
          <w:p w:rsidR="00DD76FB" w:rsidRPr="003C6267" w:rsidRDefault="00DD76FB" w:rsidP="007B47EF">
            <w:pPr>
              <w:pStyle w:val="ConsPlusNonformat"/>
              <w:jc w:val="both"/>
              <w:rPr>
                <w:rFonts w:ascii="Times New Roman" w:hAnsi="Times New Roman" w:cs="Times New Roman"/>
                <w:sz w:val="24"/>
                <w:szCs w:val="24"/>
                <w:highlight w:val="yellow"/>
              </w:rPr>
            </w:pPr>
          </w:p>
        </w:tc>
        <w:tc>
          <w:tcPr>
            <w:tcW w:w="9814" w:type="dxa"/>
            <w:tcBorders>
              <w:top w:val="nil"/>
              <w:left w:val="single" w:sz="4" w:space="0" w:color="auto"/>
              <w:bottom w:val="nil"/>
              <w:right w:val="nil"/>
            </w:tcBorders>
            <w:vAlign w:val="center"/>
          </w:tcPr>
          <w:p w:rsidR="00DD76FB" w:rsidRPr="003C6267" w:rsidRDefault="00DD76FB" w:rsidP="007B47EF">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выдать на руки в администрации__________________________________________</w:t>
            </w:r>
          </w:p>
        </w:tc>
      </w:tr>
      <w:tr w:rsidR="00DD76FB" w:rsidRPr="003C6267" w:rsidTr="007B47EF">
        <w:tc>
          <w:tcPr>
            <w:tcW w:w="534" w:type="dxa"/>
            <w:tcBorders>
              <w:top w:val="single" w:sz="4" w:space="0" w:color="auto"/>
              <w:left w:val="single" w:sz="4" w:space="0" w:color="auto"/>
              <w:bottom w:val="single" w:sz="4" w:space="0" w:color="auto"/>
              <w:right w:val="single" w:sz="4" w:space="0" w:color="auto"/>
            </w:tcBorders>
          </w:tcPr>
          <w:p w:rsidR="00DD76FB" w:rsidRPr="003C6267" w:rsidRDefault="00DD76FB" w:rsidP="007B47EF">
            <w:pPr>
              <w:pStyle w:val="ConsPlusNonformat"/>
              <w:jc w:val="both"/>
              <w:rPr>
                <w:rFonts w:ascii="Times New Roman" w:hAnsi="Times New Roman" w:cs="Times New Roman"/>
                <w:sz w:val="24"/>
                <w:szCs w:val="24"/>
                <w:highlight w:val="yellow"/>
              </w:rPr>
            </w:pPr>
          </w:p>
          <w:p w:rsidR="00DD76FB" w:rsidRPr="003C6267" w:rsidRDefault="00DD76FB" w:rsidP="007B47EF">
            <w:pPr>
              <w:pStyle w:val="ConsPlusNonformat"/>
              <w:jc w:val="both"/>
              <w:rPr>
                <w:rFonts w:ascii="Times New Roman" w:hAnsi="Times New Roman" w:cs="Times New Roman"/>
                <w:sz w:val="24"/>
                <w:szCs w:val="24"/>
                <w:highlight w:val="yellow"/>
              </w:rPr>
            </w:pPr>
          </w:p>
        </w:tc>
        <w:tc>
          <w:tcPr>
            <w:tcW w:w="9814" w:type="dxa"/>
            <w:tcBorders>
              <w:top w:val="nil"/>
              <w:left w:val="single" w:sz="4" w:space="0" w:color="auto"/>
              <w:bottom w:val="nil"/>
              <w:right w:val="nil"/>
            </w:tcBorders>
            <w:vAlign w:val="center"/>
          </w:tcPr>
          <w:p w:rsidR="00DD76FB" w:rsidRPr="003C6267" w:rsidRDefault="00DD76FB" w:rsidP="007B47EF">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выдать на руки в МФЦ (указать адрес)_____________________________________</w:t>
            </w:r>
          </w:p>
        </w:tc>
      </w:tr>
      <w:tr w:rsidR="00DD76FB" w:rsidRPr="003C6267" w:rsidTr="007B47EF">
        <w:tc>
          <w:tcPr>
            <w:tcW w:w="534" w:type="dxa"/>
            <w:tcBorders>
              <w:top w:val="single" w:sz="4" w:space="0" w:color="auto"/>
              <w:left w:val="single" w:sz="4" w:space="0" w:color="auto"/>
              <w:bottom w:val="single" w:sz="4" w:space="0" w:color="auto"/>
              <w:right w:val="single" w:sz="4" w:space="0" w:color="auto"/>
            </w:tcBorders>
          </w:tcPr>
          <w:p w:rsidR="00DD76FB" w:rsidRPr="003C6267" w:rsidRDefault="00DD76FB" w:rsidP="007B47EF">
            <w:pPr>
              <w:pStyle w:val="ConsPlusNonformat"/>
              <w:jc w:val="both"/>
              <w:rPr>
                <w:rFonts w:ascii="Times New Roman" w:hAnsi="Times New Roman" w:cs="Times New Roman"/>
                <w:sz w:val="24"/>
                <w:szCs w:val="24"/>
                <w:highlight w:val="yellow"/>
              </w:rPr>
            </w:pPr>
          </w:p>
          <w:p w:rsidR="00DD76FB" w:rsidRPr="003C6267" w:rsidRDefault="00DD76FB" w:rsidP="007B47EF">
            <w:pPr>
              <w:pStyle w:val="ConsPlusNonformat"/>
              <w:jc w:val="both"/>
              <w:rPr>
                <w:rFonts w:ascii="Times New Roman" w:hAnsi="Times New Roman" w:cs="Times New Roman"/>
                <w:sz w:val="24"/>
                <w:szCs w:val="24"/>
                <w:highlight w:val="yellow"/>
              </w:rPr>
            </w:pPr>
          </w:p>
        </w:tc>
        <w:tc>
          <w:tcPr>
            <w:tcW w:w="9814" w:type="dxa"/>
            <w:tcBorders>
              <w:top w:val="nil"/>
              <w:left w:val="single" w:sz="4" w:space="0" w:color="auto"/>
              <w:bottom w:val="nil"/>
              <w:right w:val="nil"/>
            </w:tcBorders>
            <w:vAlign w:val="center"/>
          </w:tcPr>
          <w:p w:rsidR="00DD76FB" w:rsidRPr="003C6267" w:rsidRDefault="00DD76FB" w:rsidP="007B47EF">
            <w:pPr>
              <w:pStyle w:val="ConsPlusNonformat"/>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направить по электронной почте___________________________________________</w:t>
            </w:r>
          </w:p>
        </w:tc>
      </w:tr>
      <w:tr w:rsidR="00DD76FB" w:rsidRPr="003C6267" w:rsidTr="007B47EF">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3C6267" w:rsidRDefault="00DD76FB" w:rsidP="007B47EF">
            <w:pPr>
              <w:pStyle w:val="ConsPlusNonformat"/>
              <w:jc w:val="both"/>
              <w:rPr>
                <w:rFonts w:ascii="Times New Roman" w:hAnsi="Times New Roman" w:cs="Times New Roman"/>
                <w:b/>
                <w:sz w:val="24"/>
                <w:szCs w:val="24"/>
                <w:highlight w:val="yellow"/>
              </w:rPr>
            </w:pPr>
          </w:p>
          <w:p w:rsidR="00DD76FB" w:rsidRPr="003C6267" w:rsidRDefault="00DD76FB" w:rsidP="007B47EF">
            <w:pPr>
              <w:pStyle w:val="ConsPlusNonformat"/>
              <w:jc w:val="both"/>
              <w:rPr>
                <w:rFonts w:ascii="Times New Roman" w:hAnsi="Times New Roman" w:cs="Times New Roman"/>
                <w:b/>
                <w:sz w:val="24"/>
                <w:szCs w:val="24"/>
                <w:highlight w:val="yellow"/>
              </w:rPr>
            </w:pPr>
          </w:p>
        </w:tc>
        <w:tc>
          <w:tcPr>
            <w:tcW w:w="9814" w:type="dxa"/>
            <w:tcBorders>
              <w:top w:val="nil"/>
              <w:left w:val="single" w:sz="4" w:space="0" w:color="auto"/>
              <w:bottom w:val="nil"/>
              <w:right w:val="nil"/>
            </w:tcBorders>
            <w:vAlign w:val="center"/>
          </w:tcPr>
          <w:p w:rsidR="00DD76FB" w:rsidRPr="003C6267" w:rsidRDefault="00DD76FB" w:rsidP="007B47EF">
            <w:pPr>
              <w:pStyle w:val="ConsPlusNonformat"/>
              <w:jc w:val="both"/>
              <w:rPr>
                <w:rFonts w:ascii="Times New Roman" w:hAnsi="Times New Roman" w:cs="Times New Roman"/>
                <w:sz w:val="24"/>
                <w:szCs w:val="24"/>
                <w:highlight w:val="yellow"/>
              </w:rPr>
            </w:pPr>
            <w:r w:rsidRPr="003C6267">
              <w:rPr>
                <w:rFonts w:ascii="Times New Roman" w:hAnsi="Times New Roman" w:cs="Times New Roman"/>
                <w:sz w:val="24"/>
                <w:szCs w:val="24"/>
                <w:highlight w:val="yellow"/>
              </w:rPr>
              <w:t>направить в электронной форме в личный кабинет на ПГУ ЛО/ЕПГУ</w:t>
            </w:r>
          </w:p>
        </w:tc>
      </w:tr>
      <w:tr w:rsidR="00DD76FB" w:rsidTr="007B47EF">
        <w:trPr>
          <w:trHeight w:val="461"/>
        </w:trPr>
        <w:tc>
          <w:tcPr>
            <w:tcW w:w="534" w:type="dxa"/>
            <w:tcBorders>
              <w:top w:val="single" w:sz="4" w:space="0" w:color="auto"/>
              <w:left w:val="single" w:sz="4" w:space="0" w:color="auto"/>
              <w:bottom w:val="single" w:sz="4" w:space="0" w:color="auto"/>
              <w:right w:val="single" w:sz="4" w:space="0" w:color="auto"/>
            </w:tcBorders>
          </w:tcPr>
          <w:p w:rsidR="00DD76FB" w:rsidRPr="003C6267" w:rsidRDefault="00DD76FB" w:rsidP="007B47EF">
            <w:pPr>
              <w:pStyle w:val="ConsPlusNonformat"/>
              <w:jc w:val="both"/>
              <w:rPr>
                <w:rFonts w:ascii="Times New Roman" w:hAnsi="Times New Roman" w:cs="Times New Roman"/>
                <w:b/>
                <w:sz w:val="24"/>
                <w:szCs w:val="24"/>
                <w:highlight w:val="yellow"/>
              </w:rPr>
            </w:pPr>
          </w:p>
        </w:tc>
        <w:tc>
          <w:tcPr>
            <w:tcW w:w="9814" w:type="dxa"/>
            <w:tcBorders>
              <w:top w:val="nil"/>
              <w:left w:val="single" w:sz="4" w:space="0" w:color="auto"/>
              <w:bottom w:val="nil"/>
              <w:right w:val="nil"/>
            </w:tcBorders>
            <w:vAlign w:val="center"/>
          </w:tcPr>
          <w:p w:rsidR="00DD76FB" w:rsidRDefault="00DD76FB" w:rsidP="007B47EF">
            <w:pPr>
              <w:pStyle w:val="ConsPlusNonformat"/>
              <w:jc w:val="both"/>
              <w:rPr>
                <w:rFonts w:ascii="Times New Roman" w:hAnsi="Times New Roman" w:cs="Times New Roman"/>
                <w:sz w:val="24"/>
                <w:szCs w:val="24"/>
              </w:rPr>
            </w:pPr>
            <w:r w:rsidRPr="003C6267">
              <w:rPr>
                <w:rFonts w:ascii="Times New Roman" w:hAnsi="Times New Roman" w:cs="Times New Roman"/>
                <w:sz w:val="24"/>
                <w:szCs w:val="24"/>
                <w:highlight w:val="yellow"/>
              </w:rPr>
              <w:t>направить по почте (указать адрес) ________________________________________</w:t>
            </w:r>
            <w:bookmarkStart w:id="11" w:name="_GoBack"/>
            <w:bookmarkEnd w:id="11"/>
          </w:p>
        </w:tc>
      </w:tr>
    </w:tbl>
    <w:p w:rsidR="00DD76FB" w:rsidRDefault="00DD76FB" w:rsidP="00DD76FB">
      <w:pPr>
        <w:tabs>
          <w:tab w:val="left" w:pos="7380"/>
        </w:tabs>
        <w:jc w:val="both"/>
      </w:pPr>
    </w:p>
    <w:p w:rsidR="00860ACC" w:rsidRPr="00860ACC" w:rsidRDefault="00860ACC" w:rsidP="00DD76FB">
      <w:pPr>
        <w:pStyle w:val="ConsPlusNonformat"/>
        <w:jc w:val="right"/>
        <w:rPr>
          <w:rFonts w:ascii="Times New Roman" w:hAnsi="Times New Roman" w:cs="Times New Roman"/>
          <w:sz w:val="24"/>
          <w:szCs w:val="24"/>
        </w:rPr>
      </w:pPr>
    </w:p>
    <w:sectPr w:rsidR="00860ACC" w:rsidRPr="00860ACC" w:rsidSect="00EC76BB">
      <w:headerReference w:type="default" r:id="rId3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029" w:rsidRDefault="00040029" w:rsidP="00EC76BB">
      <w:r>
        <w:separator/>
      </w:r>
    </w:p>
  </w:endnote>
  <w:endnote w:type="continuationSeparator" w:id="0">
    <w:p w:rsidR="00040029" w:rsidRDefault="00040029" w:rsidP="00EC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029" w:rsidRDefault="00040029" w:rsidP="00EC76BB">
      <w:r>
        <w:separator/>
      </w:r>
    </w:p>
  </w:footnote>
  <w:footnote w:type="continuationSeparator" w:id="0">
    <w:p w:rsidR="00040029" w:rsidRDefault="00040029" w:rsidP="00EC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040029" w:rsidRDefault="00040029">
        <w:pPr>
          <w:pStyle w:val="a3"/>
          <w:jc w:val="center"/>
        </w:pPr>
        <w:r>
          <w:fldChar w:fldCharType="begin"/>
        </w:r>
        <w:r>
          <w:instrText>PAGE   \* MERGEFORMAT</w:instrText>
        </w:r>
        <w:r>
          <w:fldChar w:fldCharType="separate"/>
        </w:r>
        <w:r w:rsidR="003C6267">
          <w:rPr>
            <w:noProof/>
          </w:rPr>
          <w:t>32</w:t>
        </w:r>
        <w:r>
          <w:fldChar w:fldCharType="end"/>
        </w:r>
      </w:p>
    </w:sdtContent>
  </w:sdt>
  <w:p w:rsidR="00040029" w:rsidRDefault="000400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1C1"/>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163"/>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029"/>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2526"/>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36D1"/>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ADF"/>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2904"/>
    <w:rsid w:val="000B39B6"/>
    <w:rsid w:val="000B3B1B"/>
    <w:rsid w:val="000B4475"/>
    <w:rsid w:val="000B4DAC"/>
    <w:rsid w:val="000B6242"/>
    <w:rsid w:val="000B71F1"/>
    <w:rsid w:val="000B7D49"/>
    <w:rsid w:val="000C04A9"/>
    <w:rsid w:val="000C07D3"/>
    <w:rsid w:val="000C0AFD"/>
    <w:rsid w:val="000C13F1"/>
    <w:rsid w:val="000C20BE"/>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BC8"/>
    <w:rsid w:val="000D6CC1"/>
    <w:rsid w:val="000D7906"/>
    <w:rsid w:val="000E15C8"/>
    <w:rsid w:val="000E28FE"/>
    <w:rsid w:val="000E3656"/>
    <w:rsid w:val="000E3AAA"/>
    <w:rsid w:val="000E4028"/>
    <w:rsid w:val="000E499A"/>
    <w:rsid w:val="000E49F9"/>
    <w:rsid w:val="000E4D7A"/>
    <w:rsid w:val="000E501E"/>
    <w:rsid w:val="000E50EB"/>
    <w:rsid w:val="000E5D0F"/>
    <w:rsid w:val="000E6179"/>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6E4C"/>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35F"/>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3E3"/>
    <w:rsid w:val="001644B1"/>
    <w:rsid w:val="00165029"/>
    <w:rsid w:val="00165B64"/>
    <w:rsid w:val="00166278"/>
    <w:rsid w:val="00166571"/>
    <w:rsid w:val="0016757A"/>
    <w:rsid w:val="00167ECE"/>
    <w:rsid w:val="001701AE"/>
    <w:rsid w:val="00170D2E"/>
    <w:rsid w:val="0017123B"/>
    <w:rsid w:val="001713F8"/>
    <w:rsid w:val="001715AA"/>
    <w:rsid w:val="001716C6"/>
    <w:rsid w:val="00171955"/>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3B8"/>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B3E"/>
    <w:rsid w:val="00211E2F"/>
    <w:rsid w:val="0021203C"/>
    <w:rsid w:val="002126A7"/>
    <w:rsid w:val="002133E7"/>
    <w:rsid w:val="00214505"/>
    <w:rsid w:val="002147FD"/>
    <w:rsid w:val="00214BE5"/>
    <w:rsid w:val="00215001"/>
    <w:rsid w:val="00215A0E"/>
    <w:rsid w:val="00215D82"/>
    <w:rsid w:val="00215EAC"/>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865"/>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8E4"/>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3FBB"/>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4645"/>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9B6"/>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2DD0"/>
    <w:rsid w:val="002E3081"/>
    <w:rsid w:val="002E30A7"/>
    <w:rsid w:val="002E3585"/>
    <w:rsid w:val="002E38B4"/>
    <w:rsid w:val="002E427A"/>
    <w:rsid w:val="002E4F29"/>
    <w:rsid w:val="002E5312"/>
    <w:rsid w:val="002E555F"/>
    <w:rsid w:val="002E6DF9"/>
    <w:rsid w:val="002E73B7"/>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0BC4"/>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1E43"/>
    <w:rsid w:val="0038281A"/>
    <w:rsid w:val="00383B55"/>
    <w:rsid w:val="00383DBF"/>
    <w:rsid w:val="00383F4B"/>
    <w:rsid w:val="003848C1"/>
    <w:rsid w:val="00384C0C"/>
    <w:rsid w:val="00384DB3"/>
    <w:rsid w:val="00385482"/>
    <w:rsid w:val="0038566F"/>
    <w:rsid w:val="00386F56"/>
    <w:rsid w:val="0038713A"/>
    <w:rsid w:val="00391136"/>
    <w:rsid w:val="00391186"/>
    <w:rsid w:val="0039130E"/>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8E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79F"/>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267"/>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690"/>
    <w:rsid w:val="003D5E0D"/>
    <w:rsid w:val="003D6325"/>
    <w:rsid w:val="003D7A93"/>
    <w:rsid w:val="003E02F0"/>
    <w:rsid w:val="003E08DD"/>
    <w:rsid w:val="003E121B"/>
    <w:rsid w:val="003E17A5"/>
    <w:rsid w:val="003E1CED"/>
    <w:rsid w:val="003E1EFA"/>
    <w:rsid w:val="003E2050"/>
    <w:rsid w:val="003E2703"/>
    <w:rsid w:val="003E2DC2"/>
    <w:rsid w:val="003E3A1F"/>
    <w:rsid w:val="003E4438"/>
    <w:rsid w:val="003E4915"/>
    <w:rsid w:val="003E565D"/>
    <w:rsid w:val="003E56BD"/>
    <w:rsid w:val="003E5AD2"/>
    <w:rsid w:val="003E646E"/>
    <w:rsid w:val="003E6576"/>
    <w:rsid w:val="003E659D"/>
    <w:rsid w:val="003E6AAD"/>
    <w:rsid w:val="003E79F7"/>
    <w:rsid w:val="003E7E18"/>
    <w:rsid w:val="003F0777"/>
    <w:rsid w:val="003F0EF8"/>
    <w:rsid w:val="003F1437"/>
    <w:rsid w:val="003F1954"/>
    <w:rsid w:val="003F1C8B"/>
    <w:rsid w:val="003F340C"/>
    <w:rsid w:val="003F3526"/>
    <w:rsid w:val="003F39B6"/>
    <w:rsid w:val="003F5722"/>
    <w:rsid w:val="003F5BED"/>
    <w:rsid w:val="003F5ED0"/>
    <w:rsid w:val="003F5F3F"/>
    <w:rsid w:val="003F6F10"/>
    <w:rsid w:val="00400039"/>
    <w:rsid w:val="004018B4"/>
    <w:rsid w:val="00401EE8"/>
    <w:rsid w:val="00402733"/>
    <w:rsid w:val="00402C92"/>
    <w:rsid w:val="0040327E"/>
    <w:rsid w:val="004036A5"/>
    <w:rsid w:val="00403819"/>
    <w:rsid w:val="00403BF9"/>
    <w:rsid w:val="00404E92"/>
    <w:rsid w:val="00405414"/>
    <w:rsid w:val="00405459"/>
    <w:rsid w:val="00405462"/>
    <w:rsid w:val="004063A6"/>
    <w:rsid w:val="004065E0"/>
    <w:rsid w:val="00406B33"/>
    <w:rsid w:val="00406C52"/>
    <w:rsid w:val="0040795A"/>
    <w:rsid w:val="00407E4D"/>
    <w:rsid w:val="00410150"/>
    <w:rsid w:val="004103C7"/>
    <w:rsid w:val="0041101D"/>
    <w:rsid w:val="00411145"/>
    <w:rsid w:val="00411E78"/>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0"/>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531"/>
    <w:rsid w:val="00470884"/>
    <w:rsid w:val="00470D83"/>
    <w:rsid w:val="00470DA9"/>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1F9"/>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1C9"/>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080"/>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367"/>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0F47"/>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938"/>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8AD"/>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90C"/>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2E3C"/>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072"/>
    <w:rsid w:val="0056043B"/>
    <w:rsid w:val="0056148A"/>
    <w:rsid w:val="005616F4"/>
    <w:rsid w:val="005618DE"/>
    <w:rsid w:val="00561949"/>
    <w:rsid w:val="00561A2B"/>
    <w:rsid w:val="00561EF4"/>
    <w:rsid w:val="005631F8"/>
    <w:rsid w:val="005637F1"/>
    <w:rsid w:val="00564963"/>
    <w:rsid w:val="00564BA2"/>
    <w:rsid w:val="005659B5"/>
    <w:rsid w:val="00565E6C"/>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61A"/>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0FE3"/>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C0F"/>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96"/>
    <w:rsid w:val="005E1DC7"/>
    <w:rsid w:val="005E1F7D"/>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2B"/>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6FF7"/>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004"/>
    <w:rsid w:val="0066235F"/>
    <w:rsid w:val="00663007"/>
    <w:rsid w:val="006637EA"/>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48CB"/>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2D1"/>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1CA"/>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7FF"/>
    <w:rsid w:val="007038B2"/>
    <w:rsid w:val="00703BD6"/>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3FAD"/>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63B1"/>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A7ACB"/>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451"/>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60B"/>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2E84"/>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86C"/>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AC"/>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5E"/>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2230"/>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271D"/>
    <w:rsid w:val="00973149"/>
    <w:rsid w:val="009736E1"/>
    <w:rsid w:val="0097373D"/>
    <w:rsid w:val="009746C3"/>
    <w:rsid w:val="00975453"/>
    <w:rsid w:val="00975463"/>
    <w:rsid w:val="0097558C"/>
    <w:rsid w:val="009766E3"/>
    <w:rsid w:val="00976A87"/>
    <w:rsid w:val="00977B38"/>
    <w:rsid w:val="00977EAC"/>
    <w:rsid w:val="00980A1C"/>
    <w:rsid w:val="00981F8D"/>
    <w:rsid w:val="00982358"/>
    <w:rsid w:val="00982E61"/>
    <w:rsid w:val="0098329A"/>
    <w:rsid w:val="00983A91"/>
    <w:rsid w:val="00984B99"/>
    <w:rsid w:val="00984C39"/>
    <w:rsid w:val="00984C3B"/>
    <w:rsid w:val="009850AC"/>
    <w:rsid w:val="0098521D"/>
    <w:rsid w:val="009853DB"/>
    <w:rsid w:val="009856C1"/>
    <w:rsid w:val="00985E69"/>
    <w:rsid w:val="009863CB"/>
    <w:rsid w:val="009865F5"/>
    <w:rsid w:val="009865FA"/>
    <w:rsid w:val="00986732"/>
    <w:rsid w:val="00987DFA"/>
    <w:rsid w:val="009901DB"/>
    <w:rsid w:val="00990DC3"/>
    <w:rsid w:val="009914FA"/>
    <w:rsid w:val="00991570"/>
    <w:rsid w:val="00991EC9"/>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0553"/>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07A0"/>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17D67"/>
    <w:rsid w:val="00A2072E"/>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3EC"/>
    <w:rsid w:val="00A279C5"/>
    <w:rsid w:val="00A27CF9"/>
    <w:rsid w:val="00A3005B"/>
    <w:rsid w:val="00A319A6"/>
    <w:rsid w:val="00A31F3D"/>
    <w:rsid w:val="00A33153"/>
    <w:rsid w:val="00A34351"/>
    <w:rsid w:val="00A34D78"/>
    <w:rsid w:val="00A35337"/>
    <w:rsid w:val="00A355D0"/>
    <w:rsid w:val="00A35ADD"/>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183"/>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5876"/>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3EE7"/>
    <w:rsid w:val="00AB425C"/>
    <w:rsid w:val="00AB44E3"/>
    <w:rsid w:val="00AB475F"/>
    <w:rsid w:val="00AB4A52"/>
    <w:rsid w:val="00AB4AA7"/>
    <w:rsid w:val="00AB5289"/>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3E96"/>
    <w:rsid w:val="00B240C1"/>
    <w:rsid w:val="00B2513F"/>
    <w:rsid w:val="00B261D9"/>
    <w:rsid w:val="00B265CC"/>
    <w:rsid w:val="00B267FB"/>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6CE7"/>
    <w:rsid w:val="00B373DA"/>
    <w:rsid w:val="00B37444"/>
    <w:rsid w:val="00B37B5D"/>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30E"/>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2DC"/>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7F1"/>
    <w:rsid w:val="00BA42BF"/>
    <w:rsid w:val="00BA45DC"/>
    <w:rsid w:val="00BA4985"/>
    <w:rsid w:val="00BA4B99"/>
    <w:rsid w:val="00BA4DF4"/>
    <w:rsid w:val="00BA4ED1"/>
    <w:rsid w:val="00BA5D19"/>
    <w:rsid w:val="00BA5E8C"/>
    <w:rsid w:val="00BA693C"/>
    <w:rsid w:val="00BA7012"/>
    <w:rsid w:val="00BA775F"/>
    <w:rsid w:val="00BA7C28"/>
    <w:rsid w:val="00BA7E93"/>
    <w:rsid w:val="00BB0630"/>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50D"/>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A46"/>
    <w:rsid w:val="00BE0B41"/>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CA1"/>
    <w:rsid w:val="00C03F91"/>
    <w:rsid w:val="00C040CB"/>
    <w:rsid w:val="00C04588"/>
    <w:rsid w:val="00C055A5"/>
    <w:rsid w:val="00C055FC"/>
    <w:rsid w:val="00C057D1"/>
    <w:rsid w:val="00C07694"/>
    <w:rsid w:val="00C07717"/>
    <w:rsid w:val="00C10E34"/>
    <w:rsid w:val="00C10E86"/>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669"/>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1E"/>
    <w:rsid w:val="00C40D4F"/>
    <w:rsid w:val="00C41D14"/>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3836"/>
    <w:rsid w:val="00C752A8"/>
    <w:rsid w:val="00C75BFD"/>
    <w:rsid w:val="00C75EF6"/>
    <w:rsid w:val="00C75FDE"/>
    <w:rsid w:val="00C763D4"/>
    <w:rsid w:val="00C76A11"/>
    <w:rsid w:val="00C802D0"/>
    <w:rsid w:val="00C804EF"/>
    <w:rsid w:val="00C8154A"/>
    <w:rsid w:val="00C81DF4"/>
    <w:rsid w:val="00C82668"/>
    <w:rsid w:val="00C82C4C"/>
    <w:rsid w:val="00C82E69"/>
    <w:rsid w:val="00C8401D"/>
    <w:rsid w:val="00C84070"/>
    <w:rsid w:val="00C84829"/>
    <w:rsid w:val="00C8525B"/>
    <w:rsid w:val="00C863D1"/>
    <w:rsid w:val="00C86503"/>
    <w:rsid w:val="00C868F4"/>
    <w:rsid w:val="00C86DE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397"/>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1F3"/>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4DD"/>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00A"/>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2CD"/>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3DB"/>
    <w:rsid w:val="00D64511"/>
    <w:rsid w:val="00D66A73"/>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4CB8"/>
    <w:rsid w:val="00D95186"/>
    <w:rsid w:val="00D95408"/>
    <w:rsid w:val="00D95C97"/>
    <w:rsid w:val="00D96027"/>
    <w:rsid w:val="00D9606F"/>
    <w:rsid w:val="00D96A8D"/>
    <w:rsid w:val="00D979E2"/>
    <w:rsid w:val="00D97D77"/>
    <w:rsid w:val="00DA0637"/>
    <w:rsid w:val="00DA10DB"/>
    <w:rsid w:val="00DA157F"/>
    <w:rsid w:val="00DA1726"/>
    <w:rsid w:val="00DA1EBF"/>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C2F"/>
    <w:rsid w:val="00DD1DAD"/>
    <w:rsid w:val="00DD2160"/>
    <w:rsid w:val="00DD247B"/>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6FB"/>
    <w:rsid w:val="00DD7732"/>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206"/>
    <w:rsid w:val="00DF2E31"/>
    <w:rsid w:val="00DF37A2"/>
    <w:rsid w:val="00DF42BE"/>
    <w:rsid w:val="00DF4741"/>
    <w:rsid w:val="00DF5154"/>
    <w:rsid w:val="00DF5305"/>
    <w:rsid w:val="00DF5B5B"/>
    <w:rsid w:val="00DF5F0F"/>
    <w:rsid w:val="00DF6D4B"/>
    <w:rsid w:val="00DF70F5"/>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3E0"/>
    <w:rsid w:val="00E206F7"/>
    <w:rsid w:val="00E226F7"/>
    <w:rsid w:val="00E22BC2"/>
    <w:rsid w:val="00E22F25"/>
    <w:rsid w:val="00E2368E"/>
    <w:rsid w:val="00E23D1D"/>
    <w:rsid w:val="00E24113"/>
    <w:rsid w:val="00E245AE"/>
    <w:rsid w:val="00E250B2"/>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318"/>
    <w:rsid w:val="00E408E4"/>
    <w:rsid w:val="00E4176D"/>
    <w:rsid w:val="00E423EA"/>
    <w:rsid w:val="00E4252B"/>
    <w:rsid w:val="00E43293"/>
    <w:rsid w:val="00E44160"/>
    <w:rsid w:val="00E44A20"/>
    <w:rsid w:val="00E44E14"/>
    <w:rsid w:val="00E451CF"/>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92"/>
    <w:rsid w:val="00E80DCF"/>
    <w:rsid w:val="00E80E42"/>
    <w:rsid w:val="00E80FD3"/>
    <w:rsid w:val="00E81F78"/>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0A8"/>
    <w:rsid w:val="00E92298"/>
    <w:rsid w:val="00E92583"/>
    <w:rsid w:val="00E92BD9"/>
    <w:rsid w:val="00E92E1E"/>
    <w:rsid w:val="00E92FF8"/>
    <w:rsid w:val="00E932DF"/>
    <w:rsid w:val="00E939D7"/>
    <w:rsid w:val="00E93B67"/>
    <w:rsid w:val="00E940DD"/>
    <w:rsid w:val="00E9434E"/>
    <w:rsid w:val="00E94E8E"/>
    <w:rsid w:val="00E950E8"/>
    <w:rsid w:val="00E9767C"/>
    <w:rsid w:val="00E97FA4"/>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0F0B"/>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5EE8"/>
    <w:rsid w:val="00EC657C"/>
    <w:rsid w:val="00EC6689"/>
    <w:rsid w:val="00EC68D6"/>
    <w:rsid w:val="00EC6A4D"/>
    <w:rsid w:val="00EC70A3"/>
    <w:rsid w:val="00EC74D2"/>
    <w:rsid w:val="00EC766F"/>
    <w:rsid w:val="00EC76BB"/>
    <w:rsid w:val="00EC7AF8"/>
    <w:rsid w:val="00EC7E68"/>
    <w:rsid w:val="00EC7F0F"/>
    <w:rsid w:val="00ED0570"/>
    <w:rsid w:val="00ED0C4D"/>
    <w:rsid w:val="00ED0C9F"/>
    <w:rsid w:val="00ED18C8"/>
    <w:rsid w:val="00ED1CC2"/>
    <w:rsid w:val="00ED31DF"/>
    <w:rsid w:val="00ED3398"/>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283"/>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0E4"/>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11A"/>
    <w:rsid w:val="00F4339E"/>
    <w:rsid w:val="00F43937"/>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A7E"/>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90B"/>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BC"/>
    <w:rsid w:val="00FE14FC"/>
    <w:rsid w:val="00FE169F"/>
    <w:rsid w:val="00FE1EC2"/>
    <w:rsid w:val="00FE1EE5"/>
    <w:rsid w:val="00FE2CB5"/>
    <w:rsid w:val="00FE37F4"/>
    <w:rsid w:val="00FE407F"/>
    <w:rsid w:val="00FE45FB"/>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6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character" w:styleId="a8">
    <w:name w:val="annotation reference"/>
    <w:basedOn w:val="a0"/>
    <w:uiPriority w:val="99"/>
    <w:semiHidden/>
    <w:unhideWhenUsed/>
    <w:rsid w:val="001643E3"/>
    <w:rPr>
      <w:sz w:val="16"/>
      <w:szCs w:val="16"/>
    </w:rPr>
  </w:style>
  <w:style w:type="paragraph" w:styleId="a9">
    <w:name w:val="annotation text"/>
    <w:basedOn w:val="a"/>
    <w:link w:val="aa"/>
    <w:uiPriority w:val="99"/>
    <w:semiHidden/>
    <w:unhideWhenUsed/>
    <w:rsid w:val="001643E3"/>
    <w:pPr>
      <w:spacing w:after="200"/>
    </w:pPr>
    <w:rPr>
      <w:rFonts w:asciiTheme="minorHAnsi" w:eastAsiaTheme="minorHAnsi" w:hAnsiTheme="minorHAnsi" w:cstheme="minorBidi"/>
      <w:sz w:val="20"/>
      <w:szCs w:val="20"/>
      <w:lang w:eastAsia="en-US"/>
    </w:rPr>
  </w:style>
  <w:style w:type="character" w:customStyle="1" w:styleId="aa">
    <w:name w:val="Текст примечания Знак"/>
    <w:basedOn w:val="a0"/>
    <w:link w:val="a9"/>
    <w:uiPriority w:val="99"/>
    <w:semiHidden/>
    <w:rsid w:val="001643E3"/>
    <w:rPr>
      <w:sz w:val="20"/>
      <w:szCs w:val="20"/>
    </w:rPr>
  </w:style>
  <w:style w:type="paragraph" w:styleId="ab">
    <w:name w:val="annotation subject"/>
    <w:basedOn w:val="a9"/>
    <w:next w:val="a9"/>
    <w:link w:val="ac"/>
    <w:uiPriority w:val="99"/>
    <w:semiHidden/>
    <w:unhideWhenUsed/>
    <w:rsid w:val="001643E3"/>
    <w:rPr>
      <w:b/>
      <w:bCs/>
    </w:rPr>
  </w:style>
  <w:style w:type="character" w:customStyle="1" w:styleId="ac">
    <w:name w:val="Тема примечания Знак"/>
    <w:basedOn w:val="aa"/>
    <w:link w:val="ab"/>
    <w:uiPriority w:val="99"/>
    <w:semiHidden/>
    <w:rsid w:val="001643E3"/>
    <w:rPr>
      <w:b/>
      <w:bCs/>
      <w:sz w:val="20"/>
      <w:szCs w:val="20"/>
    </w:rPr>
  </w:style>
  <w:style w:type="paragraph" w:styleId="ad">
    <w:name w:val="Balloon Text"/>
    <w:basedOn w:val="a"/>
    <w:link w:val="ae"/>
    <w:uiPriority w:val="99"/>
    <w:semiHidden/>
    <w:unhideWhenUsed/>
    <w:rsid w:val="001643E3"/>
    <w:rPr>
      <w:rFonts w:ascii="Tahoma" w:hAnsi="Tahoma" w:cs="Tahoma"/>
      <w:sz w:val="16"/>
      <w:szCs w:val="16"/>
    </w:rPr>
  </w:style>
  <w:style w:type="character" w:customStyle="1" w:styleId="ae">
    <w:name w:val="Текст выноски Знак"/>
    <w:basedOn w:val="a0"/>
    <w:link w:val="ad"/>
    <w:uiPriority w:val="99"/>
    <w:semiHidden/>
    <w:rsid w:val="001643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7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B8AFB2CA903CC4D165893B2D7D0214CFD6BD96DDB76E00E1E4479482BCf5W9K"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openxmlformats.org/officeDocument/2006/relationships/theme" Target="theme/theme1.xml"/><Relationship Id="rId21" Type="http://schemas.openxmlformats.org/officeDocument/2006/relationships/hyperlink" Target="consultantplus://offline/ref=B7A4A5381BD5520820356F027B9106B0901BAA29A9431C6E16985F9A760AD4306B4A1E3D74738772fBsCI" TargetMode="External"/><Relationship Id="rId34"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12" Type="http://schemas.openxmlformats.org/officeDocument/2006/relationships/hyperlink" Target="consultantplus://offline/ref=6D268C225BB97D6B95BFB0B9068AC5690F4B3936F83B089423E1678273bEJCO" TargetMode="External"/><Relationship Id="rId17" Type="http://schemas.openxmlformats.org/officeDocument/2006/relationships/hyperlink" Target="consultantplus://offline/ref=082A4DA3369C37B6BEE0F93C8D246DF022E599403AA6A4D5B2784CA228DEAB1FD54FFFB0084FEB0C60BA8FA1D47FC1FCD44C1DFF08C75FC606a6P"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hyperlink" Target="consultantplus://offline/ref=8595D39F03F1F691F2C041DA4B9F5EA2335F5EAA0D13DE319F0F4D993A0853F9BE0D01085C18488C344E0794E590ABB0D20FE58EFC339DCDyCo7L"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B8AFB2CA903CC4D165893B2D7D0214CFD5B495D5B76700E1E4479482BC5930165A7A9F6923F7FB06fCW6K"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D268C225BB97D6B95BFB0B9068AC5690F4B393FFA3B089423E1678273bEJCO" TargetMode="External"/><Relationship Id="rId24" Type="http://schemas.openxmlformats.org/officeDocument/2006/relationships/hyperlink" Target="consultantplus://offline/ref=B8AFB2CA903CC4D165893B2D7D0214CFD6BD96D4B56E00E1E4479482BCf5W9K" TargetMode="External"/><Relationship Id="rId32" Type="http://schemas.openxmlformats.org/officeDocument/2006/relationships/hyperlink" Target="consultantplus://offline/ref=8595D39F03F1F691F2C041DA4B9F5EA2335F5EAA0D13DE319F0F4D993A0853F9BE0D010B551840DD610106C8A0C5B8B1D60FE78AE0y3o1L" TargetMode="External"/><Relationship Id="rId37"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B8AFB2CA903CC4D165893B2D7D0214CFD5B495D5B76700E1E4479482BC5930165A7A9F6923F7FB06fCW6K"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consultantplus://offline/ref=6D268C225BB97D6B95BFB0B9068AC5690C423A37FA32089423E1678273bEJCO" TargetMode="External"/><Relationship Id="rId19" Type="http://schemas.openxmlformats.org/officeDocument/2006/relationships/hyperlink" Target="consultantplus://offline/ref=552BDD9D4FC7B190DCBDB451D226D00A3D5AF96E1D4FC15EFE1A6CCA35D2778F19A8424438B790E78C601661C3C5DCC66CE17CCE18319204C6HFM" TargetMode="External"/><Relationship Id="rId3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6D268C225BB97D6B95BFB0B9068AC5690C423C3FFB32089423E1678273bEJCO"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552BDD9D4FC7B190DCBDB451D226D00A3D5AF96E1D4FC15EFE1A6CCA35D2778F19A8424438B790E78C601661C3C5DCC66CE17CCE18319204C6HFM" TargetMode="External"/><Relationship Id="rId27" Type="http://schemas.openxmlformats.org/officeDocument/2006/relationships/hyperlink" Target="consultantplus://offline/ref=8595D39F03F1F691F2C041DA4B9F5EA2335F5EAA0D13DE319F0F4D993A0853F9BE0D010B581C40DD610106C8A0C5B8B1D60FE78AE0y3o1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8595D39F03F1F691F2C041DA4B9F5EA2335F5EAA0D13DE319F0F4D993A0853F9BE0D010B5D1140DD610106C8A0C5B8B1D60FE78AE0y3o1L" TargetMode="External"/><Relationship Id="rId8" Type="http://schemas.openxmlformats.org/officeDocument/2006/relationships/hyperlink" Target="consultantplus://offline/ref=B8AFB2CA903CC4D165893B2D7D0214CFD6BD96D4B56E00E1E4479482BCf5W9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12100</Words>
  <Characters>68975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3</cp:revision>
  <dcterms:created xsi:type="dcterms:W3CDTF">2022-06-24T11:39:00Z</dcterms:created>
  <dcterms:modified xsi:type="dcterms:W3CDTF">2022-06-24T11:39:00Z</dcterms:modified>
</cp:coreProperties>
</file>